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C2B1F" w14:textId="77777777" w:rsidR="00196F99" w:rsidRPr="008E7767" w:rsidRDefault="00196F99" w:rsidP="00196F9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>
        <w:rPr>
          <w:rFonts w:asciiTheme="minorHAnsi" w:hAnsiTheme="minorHAnsi" w:cs="Arial"/>
          <w:sz w:val="40"/>
          <w:szCs w:val="40"/>
          <w:lang w:val="fr-BE"/>
        </w:rPr>
        <w:t>/ RFC-</w:t>
      </w:r>
      <w:r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>
        <w:rPr>
          <w:rFonts w:asciiTheme="minorHAnsi" w:hAnsiTheme="minorHAnsi" w:cs="Arial"/>
          <w:sz w:val="40"/>
        </w:rPr>
        <w:tab/>
      </w:r>
      <w:bookmarkEnd w:id="0"/>
    </w:p>
    <w:p w14:paraId="791EE59A" w14:textId="77777777" w:rsidR="00196F99" w:rsidRPr="00074158" w:rsidRDefault="00196F99" w:rsidP="00196F9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15B3EA1" w14:textId="77777777" w:rsidR="00196F99" w:rsidRPr="008009B0" w:rsidRDefault="00196F99" w:rsidP="00196F9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1: Meta-data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196F99" w:rsidRPr="008009B0" w14:paraId="425E03B4" w14:textId="77777777" w:rsidTr="00E22D59">
        <w:tc>
          <w:tcPr>
            <w:tcW w:w="3085" w:type="dxa"/>
            <w:shd w:val="clear" w:color="auto" w:fill="D9D9D9"/>
          </w:tcPr>
          <w:p w14:paraId="147E7FBB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53F6E939" w14:textId="6E35D3D0" w:rsidR="00196F99" w:rsidRPr="008009B0" w:rsidRDefault="00F71123" w:rsidP="00E22D59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RFC_NCTS_</w:t>
            </w:r>
            <w:r w:rsidR="005D65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0</w:t>
            </w:r>
            <w:r w:rsidR="00CD6B7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19</w:t>
            </w:r>
            <w:r w:rsidR="005D65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7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Pr="00BF1BE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(JIRA: UCCNCTS-2983)</w:t>
            </w:r>
          </w:p>
        </w:tc>
      </w:tr>
      <w:tr w:rsidR="00196F99" w:rsidRPr="008009B0" w14:paraId="069C5B86" w14:textId="77777777" w:rsidTr="00E22D59">
        <w:tc>
          <w:tcPr>
            <w:tcW w:w="3085" w:type="dxa"/>
            <w:shd w:val="clear" w:color="auto" w:fill="D9D9D9"/>
          </w:tcPr>
          <w:p w14:paraId="2BC0DB9F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Related Incident ID</w:t>
            </w:r>
          </w:p>
        </w:tc>
        <w:tc>
          <w:tcPr>
            <w:tcW w:w="6662" w:type="dxa"/>
          </w:tcPr>
          <w:p w14:paraId="20B62454" w14:textId="61B369CF" w:rsidR="00196F99" w:rsidRPr="00E02969" w:rsidRDefault="00196F99" w:rsidP="00E22D59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02969">
              <w:rPr>
                <w:rFonts w:ascii="Calibri" w:hAnsi="Calibri" w:cs="Calibri"/>
                <w:b/>
                <w:bCs/>
                <w:color w:val="444444"/>
                <w:sz w:val="22"/>
                <w:szCs w:val="22"/>
                <w:shd w:val="clear" w:color="auto" w:fill="FFFFFF"/>
                <w:lang w:val="en-US"/>
              </w:rPr>
              <w:t>I</w:t>
            </w:r>
            <w:r w:rsidRPr="00E02969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  <w:lang w:val="en-US"/>
              </w:rPr>
              <w:t>M532847</w:t>
            </w:r>
            <w:r w:rsidR="00EF4D77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/ PM24951 / KE22893</w:t>
            </w:r>
          </w:p>
        </w:tc>
      </w:tr>
      <w:tr w:rsidR="00196F99" w:rsidRPr="008009B0" w14:paraId="142D2ADF" w14:textId="77777777" w:rsidTr="00E22D59">
        <w:tc>
          <w:tcPr>
            <w:tcW w:w="3085" w:type="dxa"/>
            <w:shd w:val="clear" w:color="auto" w:fill="D9D9D9"/>
          </w:tcPr>
          <w:p w14:paraId="376FCF37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576D38E9" w14:textId="140344DA" w:rsidR="00196F99" w:rsidRPr="00E02969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 w:rsidRPr="00E02969">
              <w:rPr>
                <w:rFonts w:asciiTheme="minorHAnsi" w:hAnsiTheme="minorHAnsi" w:cs="Arial"/>
                <w:b/>
                <w:bCs/>
                <w:sz w:val="22"/>
                <w:szCs w:val="22"/>
                <w:lang w:val="fr-BE" w:eastAsia="en-GB"/>
              </w:rPr>
              <w:t>NA-ES</w:t>
            </w:r>
          </w:p>
        </w:tc>
      </w:tr>
      <w:tr w:rsidR="00196F99" w:rsidRPr="008009B0" w14:paraId="3CBFD0F4" w14:textId="77777777" w:rsidTr="00E22D59">
        <w:tc>
          <w:tcPr>
            <w:tcW w:w="3085" w:type="dxa"/>
            <w:shd w:val="clear" w:color="auto" w:fill="D9D9D9"/>
          </w:tcPr>
          <w:p w14:paraId="23D279E4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35E6A141" w14:textId="77777777" w:rsidR="00196F99" w:rsidRDefault="00196F99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(DDNTA-5.15.0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CSE-v</w:t>
            </w:r>
            <w:r w:rsidR="00EF4D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5C9AE13D" w14:textId="15E62069" w:rsidR="002869E6" w:rsidRPr="008009B0" w:rsidRDefault="002869E6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(DDNTA-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CSE-v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60.4.0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196F99" w:rsidRPr="008009B0" w14:paraId="375BAE03" w14:textId="77777777" w:rsidTr="00E22D59">
        <w:tc>
          <w:tcPr>
            <w:tcW w:w="3085" w:type="dxa"/>
            <w:shd w:val="clear" w:color="auto" w:fill="D9D9D9"/>
          </w:tcPr>
          <w:p w14:paraId="25BFFAC8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of Change</w:t>
            </w:r>
          </w:p>
        </w:tc>
        <w:tc>
          <w:tcPr>
            <w:tcW w:w="6662" w:type="dxa"/>
          </w:tcPr>
          <w:p w14:paraId="510491D6" w14:textId="7D07AFAC" w:rsidR="00196F99" w:rsidRPr="008009B0" w:rsidRDefault="00F71123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F938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6F9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F938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6F9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196F99" w:rsidRPr="008009B0" w14:paraId="2B8CDCA3" w14:textId="77777777" w:rsidTr="00CD6B7C">
        <w:trPr>
          <w:trHeight w:val="1274"/>
        </w:trPr>
        <w:tc>
          <w:tcPr>
            <w:tcW w:w="3085" w:type="dxa"/>
            <w:shd w:val="clear" w:color="auto" w:fill="D9D9D9"/>
          </w:tcPr>
          <w:p w14:paraId="532F78D0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bookmarkStart w:id="3" w:name="_Hlk122298950"/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5F3AA797" w14:textId="402B1475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1E7E52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pt;height:22.5pt" o:ole="">
                  <v:imagedata r:id="rId7" o:title=""/>
                  <o:lock v:ext="edit" aspectratio="f"/>
                </v:shape>
                <w:control r:id="rId8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6F35F6DB">
                <v:shape id="_x0000_i1031" type="#_x0000_t75" style="width:195pt;height:22.5pt" o:ole="">
                  <v:imagedata r:id="rId9" o:title=""/>
                  <o:lock v:ext="edit" aspectratio="f"/>
                </v:shape>
                <w:control r:id="rId10" w:name="OptionButton141" w:shapeid="_x0000_i1031"/>
              </w:object>
            </w:r>
          </w:p>
          <w:p w14:paraId="683C3880" w14:textId="77777777" w:rsidR="00196F99" w:rsidRPr="008009B0" w:rsidRDefault="00196F99" w:rsidP="00E22D59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196F99" w:rsidRPr="008009B0" w14:paraId="4DBA6230" w14:textId="77777777" w:rsidTr="00CD6B7C">
              <w:trPr>
                <w:trHeight w:val="237"/>
              </w:trPr>
              <w:tc>
                <w:tcPr>
                  <w:tcW w:w="6573" w:type="dxa"/>
                </w:tcPr>
                <w:p w14:paraId="69506EDF" w14:textId="77777777" w:rsidR="00196F99" w:rsidRPr="008009B0" w:rsidRDefault="00196F99" w:rsidP="00E22D59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0255AAFA" w14:textId="77777777" w:rsidR="00196F99" w:rsidRPr="008009B0" w:rsidRDefault="00196F99" w:rsidP="00E22D59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bookmarkEnd w:id="3"/>
      <w:tr w:rsidR="00196F99" w:rsidRPr="008009B0" w14:paraId="4CCEA418" w14:textId="77777777" w:rsidTr="00E22D59">
        <w:tc>
          <w:tcPr>
            <w:tcW w:w="3085" w:type="dxa"/>
            <w:shd w:val="clear" w:color="auto" w:fill="D9D9D9"/>
          </w:tcPr>
          <w:p w14:paraId="55F92C50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196F99" w:rsidRPr="008009B0" w14:paraId="3704218A" w14:textId="77777777" w:rsidTr="00E22D59">
              <w:tc>
                <w:tcPr>
                  <w:tcW w:w="3323" w:type="dxa"/>
                </w:tcPr>
                <w:p w14:paraId="5325D466" w14:textId="2AEB55A4" w:rsidR="00196F99" w:rsidRPr="008009B0" w:rsidRDefault="00196F99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938B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6D523700" w14:textId="77777777" w:rsidR="00196F99" w:rsidRPr="008009B0" w:rsidRDefault="00196F99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0614F510" w14:textId="66E2C4A3" w:rsidR="00196F99" w:rsidRPr="008009B0" w:rsidRDefault="002869E6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938B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196F9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196F9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6D0A163D" w14:textId="733C07B5" w:rsidR="00196F99" w:rsidRPr="008009B0" w:rsidRDefault="002869E6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3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938B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196F9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34877CE1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96F99" w:rsidRPr="008009B0" w14:paraId="313D3122" w14:textId="77777777" w:rsidTr="00E22D59">
        <w:tc>
          <w:tcPr>
            <w:tcW w:w="3085" w:type="dxa"/>
            <w:shd w:val="clear" w:color="auto" w:fill="D9D9D9"/>
          </w:tcPr>
          <w:p w14:paraId="2E7A1D30" w14:textId="77777777" w:rsidR="00196F99" w:rsidRPr="008009B0" w:rsidRDefault="00196F9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1DBE8691" w14:textId="5D28D493" w:rsidR="00196F99" w:rsidRPr="008009B0" w:rsidRDefault="00F938B2" w:rsidP="00E22D59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6F9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869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6F9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1392B1A2" w14:textId="77777777" w:rsidR="00196F99" w:rsidRPr="00074158" w:rsidRDefault="00196F99" w:rsidP="00196F9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7DB543E1" w14:textId="77777777" w:rsidR="00196F99" w:rsidRPr="00074158" w:rsidRDefault="00196F99" w:rsidP="00196F9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196F99" w:rsidRPr="00074158" w14:paraId="69D78ADB" w14:textId="77777777" w:rsidTr="00E22D59">
        <w:trPr>
          <w:trHeight w:val="583"/>
        </w:trPr>
        <w:tc>
          <w:tcPr>
            <w:tcW w:w="9747" w:type="dxa"/>
            <w:vAlign w:val="center"/>
          </w:tcPr>
          <w:p w14:paraId="2DF9F923" w14:textId="0E1DBA82" w:rsidR="00196F99" w:rsidRPr="00B618CD" w:rsidRDefault="00196F99" w:rsidP="00E22D59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EF4D7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Pr="00742E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CL172</w:t>
            </w:r>
            <w:r w:rsid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,</w:t>
            </w:r>
            <w:r w:rsidR="00291485" w:rsidRPr="0029148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CL173 and CL175</w:t>
            </w:r>
            <w:r w:rsidRPr="00742E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replaced by </w:t>
            </w:r>
            <w:r w:rsidRPr="00742E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CL141</w:t>
            </w:r>
            <w:r w:rsid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i</w:t>
            </w:r>
            <w:r w:rsid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n 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003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, </w:t>
            </w:r>
            <w:r w:rsidR="00563E63" w:rsidRP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magenta"/>
              </w:rPr>
              <w:t>CD038</w:t>
            </w:r>
            <w:r w:rsid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magenta"/>
              </w:rPr>
              <w:t>C,</w:t>
            </w:r>
            <w:r w:rsidR="00563E6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115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29148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and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</w:t>
            </w:r>
            <w:r w:rsidR="004D5172" w:rsidRPr="004D5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165</w:t>
            </w:r>
            <w:r w:rsidR="00CD6B7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</w:t>
            </w:r>
            <w:r w:rsidR="00E73C7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for Office of Destination / Transit / Exit for Transit Declared</w:t>
            </w:r>
            <w: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.</w:t>
            </w:r>
            <w:r w:rsidR="00E73C7A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Correction of </w:t>
            </w:r>
            <w:r w:rsidR="00D8588F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guideline G0203 in</w:t>
            </w:r>
            <w:r w:rsidR="00E73C7A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CD142C and CD143C.</w:t>
            </w:r>
            <w:r w:rsidR="00F374A4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F374A4" w:rsidRPr="00F374A4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highlight w:val="green"/>
              </w:rPr>
              <w:t>Correction of CD059C (CL141 -&gt; CL176).</w:t>
            </w:r>
          </w:p>
        </w:tc>
      </w:tr>
      <w:tr w:rsidR="00196F99" w:rsidRPr="00E32129" w14:paraId="3C00E0D6" w14:textId="77777777" w:rsidTr="00E22D59">
        <w:trPr>
          <w:trHeight w:val="1168"/>
        </w:trPr>
        <w:tc>
          <w:tcPr>
            <w:tcW w:w="9747" w:type="dxa"/>
            <w:vAlign w:val="center"/>
          </w:tcPr>
          <w:p w14:paraId="05FCC207" w14:textId="3D13F777" w:rsidR="00196F99" w:rsidRDefault="00CD6B7C" w:rsidP="00E22D5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validation of 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‘Customs Office of Destination (Declared)’</w:t>
            </w:r>
            <w:r w:rsidR="007B4521" w:rsidRP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</w:t>
            </w:r>
            <w:r w:rsidR="007B4521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‘Customs Office of 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Transit</w:t>
            </w:r>
            <w:r w:rsidR="007B4521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(Declared)’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or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7B4521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‘Customs Office of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Exit for</w:t>
            </w:r>
            <w:r w:rsidR="007B4521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>Transit</w:t>
            </w:r>
            <w:r w:rsidR="007B4521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(Declared)’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(based on 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CL172</w:t>
            </w:r>
            <w:r w:rsidR="007B4521">
              <w:rPr>
                <w:rFonts w:asciiTheme="minorHAnsi" w:hAnsiTheme="minorHAnsi" w:cs="Arial"/>
                <w:color w:val="0070C0"/>
                <w:sz w:val="22"/>
                <w:szCs w:val="22"/>
              </w:rPr>
              <w:t>, CL173 and CL175 respectively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)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is relaxed in messages CD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003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</w:t>
            </w:r>
            <w:r w:rsidR="00563E63" w:rsidRP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magenta"/>
              </w:rPr>
              <w:t>CD038C,</w:t>
            </w:r>
            <w:r w:rsid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CD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115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or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CD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165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 to avoid blocking the movement</w:t>
            </w:r>
            <w:r w:rsidR="00D8588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in case of invalid reference number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</w:t>
            </w:r>
            <w:r w:rsidR="00D8588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CL172</w:t>
            </w:r>
            <w:r w:rsidR="00BF1BE8">
              <w:rPr>
                <w:rFonts w:asciiTheme="minorHAnsi" w:hAnsiTheme="minorHAnsi" w:cs="Arial"/>
                <w:color w:val="0070C0"/>
                <w:sz w:val="22"/>
                <w:szCs w:val="22"/>
              </w:rPr>
              <w:t>, CL173 and CL175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are replaced by </w:t>
            </w:r>
            <w:r w:rsidR="00196F99" w:rsidRPr="009F7199">
              <w:rPr>
                <w:rFonts w:asciiTheme="minorHAnsi" w:hAnsiTheme="minorHAnsi" w:cs="Arial"/>
                <w:color w:val="0070C0"/>
                <w:sz w:val="22"/>
                <w:szCs w:val="22"/>
              </w:rPr>
              <w:t>CL141.</w:t>
            </w:r>
            <w:r w:rsidR="00E73C7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</w:p>
          <w:p w14:paraId="1D64B859" w14:textId="29A267BA" w:rsidR="00E73C7A" w:rsidRPr="00CD6B7C" w:rsidRDefault="00E73C7A" w:rsidP="00E22D5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addition, </w:t>
            </w:r>
            <w:r w:rsidR="00D8588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G0203 is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correct</w:t>
            </w:r>
            <w:r w:rsidR="00D8588F">
              <w:rPr>
                <w:rFonts w:asciiTheme="minorHAnsi" w:hAnsiTheme="minorHAnsi" w:cs="Arial"/>
                <w:color w:val="0070C0"/>
                <w:sz w:val="22"/>
                <w:szCs w:val="22"/>
              </w:rPr>
              <w:t>ed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D8588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and a new G0204 is defined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for the case of recovery requested in CD143C.</w:t>
            </w:r>
          </w:p>
        </w:tc>
      </w:tr>
    </w:tbl>
    <w:p w14:paraId="08BE358E" w14:textId="77777777" w:rsidR="00196F99" w:rsidRPr="00E32129" w:rsidRDefault="00196F99" w:rsidP="00196F9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4194AD4" w14:textId="77777777" w:rsidR="00196F99" w:rsidRPr="00E3043D" w:rsidRDefault="00196F99" w:rsidP="00196F99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196F99" w:rsidRPr="006A1FF4" w14:paraId="3113E0DD" w14:textId="77777777" w:rsidTr="00E22D59">
        <w:tc>
          <w:tcPr>
            <w:tcW w:w="9759" w:type="dxa"/>
          </w:tcPr>
          <w:bookmarkEnd w:id="4"/>
          <w:p w14:paraId="4D810D61" w14:textId="494ACBF0" w:rsidR="007723E1" w:rsidRDefault="007723E1" w:rsidP="00E22D5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1.</w:t>
            </w:r>
          </w:p>
          <w:p w14:paraId="3BAE4B3F" w14:textId="77777777" w:rsidR="00F52775" w:rsidRDefault="00F52775" w:rsidP="00F52775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E63B46">
              <w:rPr>
                <w:rFonts w:asciiTheme="minorHAnsi" w:hAnsiTheme="minorHAnsi" w:cs="Arial"/>
                <w:b/>
                <w:sz w:val="22"/>
                <w:szCs w:val="22"/>
              </w:rPr>
              <w:t>DDNTA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5.15.0-v1.00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Pr="006E0993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-v51.8.0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the codelist assigned to the Data Item ‘CustomsOfficeOfRequest/referenceNumber’ is defined as follows: </w:t>
            </w:r>
          </w:p>
          <w:p w14:paraId="407DEA58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9940FDB" w14:textId="77777777" w:rsidR="00F52775" w:rsidRPr="007723E1" w:rsidRDefault="00F52775" w:rsidP="00F52775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CD142C - (C_ENQ_REQ) - ENQUIRY REQUEST</w:t>
            </w:r>
          </w:p>
          <w:p w14:paraId="3DAB9CA5" w14:textId="77777777" w:rsid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7514FB7E" w14:textId="17F218BC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>TRANSIT OPERATION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</w:p>
          <w:p w14:paraId="41011998" w14:textId="77777777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MRN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an18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G0002, R0028</w:t>
            </w:r>
          </w:p>
          <w:p w14:paraId="623FB801" w14:textId="09423ADF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CUSTOMS OFFICE OF DEPARTURE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4182EBC2" w14:textId="77777777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CL171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569B52CF" w14:textId="686A5C64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REQUEST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b/>
                <w:bCs/>
                <w:color w:val="ED7D31" w:themeColor="accent2"/>
                <w:sz w:val="18"/>
                <w:szCs w:val="18"/>
                <w:lang w:val="en-IE"/>
              </w:rPr>
              <w:t>G0203</w:t>
            </w:r>
          </w:p>
          <w:p w14:paraId="1FC4A72B" w14:textId="77777777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b/>
                <w:bCs/>
                <w:color w:val="ED7D31" w:themeColor="accent2"/>
                <w:sz w:val="18"/>
                <w:szCs w:val="18"/>
                <w:lang w:val="en-IE"/>
              </w:rPr>
              <w:t>CL141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564DD989" w14:textId="64053078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CUSTOMS OFFICE OF ENQUIRY AT DEPARTURE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039F5076" w14:textId="36214E46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CL176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36C4B5BD" w14:textId="5AF60360" w:rsidR="00E67AFD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11DE83BB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0704DA4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with the guideline G0203 that says:</w:t>
            </w:r>
          </w:p>
          <w:p w14:paraId="0F5F429B" w14:textId="77777777" w:rsidR="00F52775" w:rsidRPr="002B0261" w:rsidRDefault="00F52775" w:rsidP="00F52775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 Data Group will be filled in either with the Customs Office of Destination or with the Competent Authority of Enquiry at Destination.</w:t>
            </w:r>
          </w:p>
          <w:p w14:paraId="6FB43E25" w14:textId="1BC9CBBA" w:rsidR="00F52775" w:rsidRPr="002B0261" w:rsidRDefault="00D8588F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T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he guideline should be corrected to ensure that the NTA selects only the reference number of a </w:t>
            </w:r>
            <w:r w:rsidR="00F52775"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Competent Authority of Enquiry at Destination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valid on the date of sending the message IE142 (as defined in </w:t>
            </w:r>
            <w:ins w:id="5" w:author="DESCHUYTENEER Tanguy (TAXUD-EXT)" w:date="2022-12-21T03:01:00Z">
              <w:r w:rsidR="002869E6">
                <w:rPr>
                  <w:rFonts w:asciiTheme="minorHAnsi" w:hAnsiTheme="minorHAnsi" w:cs="Arial"/>
                  <w:sz w:val="22"/>
                  <w:szCs w:val="22"/>
                  <w:lang w:val="en-IE"/>
                </w:rPr>
                <w:t>CL176</w:t>
              </w:r>
            </w:ins>
            <w:ins w:id="6" w:author="DESCHUYTENEER Tanguy (TAXUD-EXT)" w:date="2022-12-21T03:02:00Z">
              <w:r w:rsidR="002869E6">
                <w:rPr>
                  <w:rFonts w:asciiTheme="minorHAnsi" w:hAnsiTheme="minorHAnsi" w:cs="Arial"/>
                  <w:sz w:val="22"/>
                  <w:szCs w:val="22"/>
                  <w:lang w:val="en-IE"/>
                </w:rPr>
                <w:t xml:space="preserve"> (</w:t>
              </w:r>
              <w:r w:rsidR="002869E6" w:rsidRPr="002869E6">
                <w:rPr>
                  <w:rFonts w:asciiTheme="minorHAnsi" w:hAnsiTheme="minorHAnsi" w:cs="Arial"/>
                  <w:sz w:val="22"/>
                  <w:szCs w:val="22"/>
                  <w:lang w:val="en-IE"/>
                </w:rPr>
                <w:t>CustomsOfficeEnquiry</w:t>
              </w:r>
              <w:r w:rsidR="002869E6">
                <w:rPr>
                  <w:rFonts w:asciiTheme="minorHAnsi" w:hAnsiTheme="minorHAnsi" w:cs="Arial"/>
                  <w:sz w:val="22"/>
                  <w:szCs w:val="22"/>
                  <w:lang w:val="en-IE"/>
                </w:rPr>
                <w:t>)</w:t>
              </w:r>
            </w:ins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). If the IE142 is sent to a </w:t>
            </w:r>
            <w:r w:rsidR="00F52775"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Customs Office of Destination</w:t>
            </w:r>
            <w:r w:rsidR="00F5277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>that does not have the role “ENQ” in CS/RD2, it will create rejections (by NCTS-P4 and by NCTS-P5 applications).</w:t>
            </w:r>
          </w:p>
          <w:p w14:paraId="70C112C4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9F9D6D3" w14:textId="6BD5165B" w:rsidR="00F52775" w:rsidRDefault="00B3029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Secondly, 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wording of the 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guideline G0203 is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not relevant 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>in the CD143, as illustrated below:</w:t>
            </w:r>
          </w:p>
          <w:p w14:paraId="40B32C9A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4C2E284" w14:textId="77777777" w:rsidR="00F52775" w:rsidRPr="007723E1" w:rsidRDefault="00F52775" w:rsidP="00F52775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CD14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3</w:t>
            </w: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C - </w:t>
            </w:r>
            <w:r w:rsidRPr="002B026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(C_ENQ_NEG) - ENQUIRY RESPONSE</w:t>
            </w:r>
          </w:p>
          <w:p w14:paraId="3378C23D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DFF6B91" w14:textId="77777777" w:rsidR="00E67AFD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3AC0614C" w14:textId="1924541C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>TRANSIT OPERATION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</w:p>
          <w:p w14:paraId="016170DD" w14:textId="77777777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MRN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an18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G0002, R0028</w:t>
            </w:r>
          </w:p>
          <w:p w14:paraId="12337002" w14:textId="2D2007C0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REQUEST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b/>
                <w:bCs/>
                <w:color w:val="ED7D31" w:themeColor="accent2"/>
                <w:sz w:val="18"/>
                <w:szCs w:val="18"/>
                <w:lang w:val="en-IE"/>
              </w:rPr>
              <w:t>G0203</w:t>
            </w:r>
          </w:p>
          <w:p w14:paraId="5A5CA629" w14:textId="77777777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CL141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2F5F6965" w14:textId="40FF16EE" w:rsidR="00F52775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---</w:t>
            </w:r>
            <w:r w:rsidR="00F52775"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CUSTOMS OFFICE OF ENQUIRY AT DEPARTURE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7A5B1876" w14:textId="151F903D" w:rsidR="00F52775" w:rsidRPr="00E67AFD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E67AFD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en-IE"/>
              </w:rPr>
              <w:t>CL176</w:t>
            </w: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76ED3D96" w14:textId="6876E827" w:rsidR="00E67AFD" w:rsidRP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13C65FBB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C533BF6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with the guideline G0203 that still says:</w:t>
            </w:r>
          </w:p>
          <w:p w14:paraId="60301A97" w14:textId="77777777" w:rsidR="00F52775" w:rsidRPr="002B0261" w:rsidRDefault="00F52775" w:rsidP="00F52775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 Data Group will be filled in either with the Customs Office of Destination or with the Competent Authority of Enquiry at Destination.</w:t>
            </w:r>
          </w:p>
          <w:p w14:paraId="307904F9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DC09070" w14:textId="6D12F989" w:rsidR="00F52775" w:rsidRDefault="00B3029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Indeed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message IE143 can be sent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one of the following 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>4 response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 w:rsidR="00F52775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4F71D335" w14:textId="77777777" w:rsidR="00F52775" w:rsidRPr="00DE48B7" w:rsidRDefault="00F52775" w:rsidP="00F52775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>1 = Movement unknown at Destination</w:t>
            </w:r>
          </w:p>
          <w:p w14:paraId="5CC06CC6" w14:textId="77777777" w:rsidR="00F52775" w:rsidRPr="00DE48B7" w:rsidRDefault="00F52775" w:rsidP="00F52775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>2 = Assumed Duplication</w:t>
            </w:r>
          </w:p>
          <w:p w14:paraId="5D19BD92" w14:textId="77777777" w:rsidR="00F52775" w:rsidRPr="00DE48B7" w:rsidRDefault="00F52775" w:rsidP="00F52775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>3 = Return Copy returned on</w:t>
            </w:r>
          </w:p>
          <w:p w14:paraId="3F8A7B7B" w14:textId="77777777" w:rsidR="00F52775" w:rsidRDefault="00F52775" w:rsidP="00F52775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>4 = Request for Recovery at Destination</w:t>
            </w:r>
          </w:p>
          <w:p w14:paraId="3EAFF7AC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FBD6117" w14:textId="0BFBF7BB" w:rsidR="00F52775" w:rsidRPr="00DE48B7" w:rsidRDefault="00F52775" w:rsidP="00F5277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>For the first three type</w:t>
            </w:r>
            <w:r w:rsidR="00B30295"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response, this message is sent by the </w:t>
            </w:r>
            <w:r w:rsidRPr="00DE48B7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Competent Authority of </w:t>
            </w:r>
            <w:r w:rsidRPr="00B30295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u w:val="single"/>
                <w:lang w:val="en-IE"/>
              </w:rPr>
              <w:t>Enquiry</w:t>
            </w:r>
            <w:r w:rsidRPr="00DE48B7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at Destination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(Customs Office with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role ‘ENQ’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</w:t>
            </w:r>
            <w:r w:rsidRPr="00B30295"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>same office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received the message IE142 </w:t>
            </w:r>
            <w:r w:rsidRPr="00B30295"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>or another office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with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role ‘ENQ’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which took over this role in case of National re-organisation) </w:t>
            </w:r>
          </w:p>
          <w:p w14:paraId="1F42A6DE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B0861B2" w14:textId="77777777" w:rsidR="00F52775" w:rsidRPr="00DE48B7" w:rsidRDefault="00F52775" w:rsidP="00F5277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case of request for recovery at destination, the request should be </w:t>
            </w:r>
            <w:r w:rsidRPr="00DE48B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sent by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</w:t>
            </w:r>
            <w:r w:rsidRPr="00DE48B7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Competent Authority of </w:t>
            </w:r>
            <w:r w:rsidRPr="00B30295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u w:val="single"/>
                <w:lang w:val="en-IE"/>
              </w:rPr>
              <w:t>Recovery</w:t>
            </w:r>
            <w:r w:rsidRPr="00DE48B7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at Destination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.</w:t>
            </w:r>
            <w:r w:rsidRPr="00DE48B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Dep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ending on the National organisation of the responsibilities in the offices (fully centralised recovery, fully decentralised, or intermediate solution), the </w:t>
            </w:r>
            <w:r w:rsidRPr="00DE48B7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Competent Authority of Recovery at Destination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can have the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same Customs Office Reference Number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as the receiver of the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IE142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or it can be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a different one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In all cases, it must have the </w:t>
            </w:r>
            <w:r w:rsidRPr="00B30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role ‘REC’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defined in CS/RD2 at the time of sending the message IE143 with response ‘4’.</w:t>
            </w:r>
          </w:p>
          <w:p w14:paraId="6B98DBB4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3C9DFDA" w14:textId="5C5B7741" w:rsidR="00F52775" w:rsidRDefault="00F52775" w:rsidP="00E22D5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BFAECE7" w14:textId="245F302A" w:rsidR="00B30295" w:rsidRDefault="00B30295" w:rsidP="00E22D5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E7735FD" w14:textId="77777777" w:rsidR="00B30295" w:rsidRDefault="00B30295" w:rsidP="00E22D5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61E0BFC" w14:textId="2FEB0851" w:rsidR="00F52775" w:rsidRDefault="00F52775" w:rsidP="00E22D5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2.</w:t>
            </w:r>
          </w:p>
          <w:p w14:paraId="59C30D3E" w14:textId="00508E08" w:rsidR="004D5172" w:rsidRDefault="00196F99" w:rsidP="00E22D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5D65BF" w:rsidRPr="00E63B46">
              <w:rPr>
                <w:rFonts w:asciiTheme="minorHAnsi" w:hAnsiTheme="minorHAnsi" w:cs="Arial"/>
                <w:b/>
                <w:sz w:val="22"/>
                <w:szCs w:val="22"/>
              </w:rPr>
              <w:t>DDNTA</w:t>
            </w:r>
            <w:r w:rsidR="005D65BF" w:rsidRPr="00D23E8C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5D65BF">
              <w:rPr>
                <w:rFonts w:asciiTheme="minorHAnsi" w:hAnsiTheme="minorHAnsi" w:cs="Arial"/>
                <w:b/>
                <w:sz w:val="22"/>
                <w:szCs w:val="22"/>
              </w:rPr>
              <w:t>5.15.0-v1.00</w:t>
            </w:r>
            <w:r w:rsidR="005D65BF"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="005D65BF" w:rsidRPr="006E0993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 w:rsidR="005D65B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D65BF"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 w:rsidR="005D65BF">
              <w:rPr>
                <w:rFonts w:asciiTheme="minorHAnsi" w:hAnsiTheme="minorHAnsi" w:cs="Arial"/>
                <w:b/>
                <w:sz w:val="22"/>
                <w:szCs w:val="22"/>
              </w:rPr>
              <w:t>-v51.8.0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the following</w:t>
            </w:r>
            <w:r w:rsidR="005D65B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Data Groups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A07E3">
              <w:rPr>
                <w:rFonts w:asciiTheme="minorHAnsi" w:hAnsiTheme="minorHAnsi" w:cs="Arial"/>
                <w:sz w:val="22"/>
                <w:szCs w:val="22"/>
              </w:rPr>
              <w:t>have</w:t>
            </w: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CL172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2C5C5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CL173 and CL175</w:t>
            </w: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attached </w:t>
            </w:r>
            <w:r w:rsidR="00CD6B7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</w:t>
            </w: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CD003C,</w:t>
            </w:r>
            <w:r w:rsidR="002C5C5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63E63" w:rsidRP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magenta"/>
              </w:rPr>
              <w:t>CD038</w:t>
            </w:r>
            <w:r w:rsid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magenta"/>
              </w:rPr>
              <w:t>C,</w:t>
            </w:r>
            <w:r w:rsidR="00563E6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292E4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CD115C and CD165C messages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as depicted bellow</w:t>
            </w:r>
            <w:r w:rsidRPr="00292E4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048377A" w14:textId="77777777" w:rsidR="007723E1" w:rsidRPr="00E73C7A" w:rsidRDefault="007723E1" w:rsidP="00E22D5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68A40F7" w14:textId="6522CD37" w:rsidR="005D65BF" w:rsidRPr="00292E49" w:rsidRDefault="00196F99" w:rsidP="0032742A">
            <w:pPr>
              <w:jc w:val="center"/>
              <w:rPr>
                <w:rFonts w:asciiTheme="minorHAnsi" w:hAnsiTheme="minorHAnsi" w:cs="Arial"/>
              </w:rPr>
            </w:pPr>
            <w:r>
              <w:rPr>
                <w:noProof/>
              </w:rPr>
              <w:drawing>
                <wp:inline distT="0" distB="0" distL="0" distR="0" wp14:anchorId="3B72BF2E" wp14:editId="6BDD4147">
                  <wp:extent cx="5351344" cy="793782"/>
                  <wp:effectExtent l="19050" t="19050" r="20955" b="2540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6" r="837"/>
                          <a:stretch/>
                        </pic:blipFill>
                        <pic:spPr bwMode="auto">
                          <a:xfrm>
                            <a:off x="0" y="0"/>
                            <a:ext cx="5351344" cy="793782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4472C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A528DB" w14:textId="5ADE6B86" w:rsidR="005D65BF" w:rsidRDefault="004A017E" w:rsidP="00327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lastRenderedPageBreak/>
              <w:drawing>
                <wp:inline distT="0" distB="0" distL="0" distR="0" wp14:anchorId="5EB14073" wp14:editId="4DB4B1E9">
                  <wp:extent cx="5358168" cy="1254026"/>
                  <wp:effectExtent l="19050" t="19050" r="13970" b="228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7"/>
                          <a:stretch/>
                        </pic:blipFill>
                        <pic:spPr bwMode="auto">
                          <a:xfrm>
                            <a:off x="0" y="0"/>
                            <a:ext cx="5537252" cy="129593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4C7F25B6" wp14:editId="313196AF">
                  <wp:extent cx="5385463" cy="513977"/>
                  <wp:effectExtent l="19050" t="19050" r="24765" b="196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4"/>
                          <a:stretch/>
                        </pic:blipFill>
                        <pic:spPr bwMode="auto">
                          <a:xfrm>
                            <a:off x="0" y="0"/>
                            <a:ext cx="5700960" cy="54408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50C942" w14:textId="3566EBED" w:rsidR="005D65BF" w:rsidRPr="00E73C7A" w:rsidRDefault="005D65BF" w:rsidP="005D65B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</w:pPr>
            <w:r w:rsidRPr="00E73C7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Extract from CD003C</w:t>
            </w:r>
          </w:p>
          <w:p w14:paraId="37E7E620" w14:textId="2D657890" w:rsidR="005D65BF" w:rsidRDefault="005D65BF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7FFF7F46" w14:textId="77777777" w:rsidR="00563E63" w:rsidRPr="00E73C7A" w:rsidRDefault="00563E63" w:rsidP="00563E63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</w:pPr>
          </w:p>
          <w:p w14:paraId="07C2A787" w14:textId="77777777" w:rsidR="00563E63" w:rsidRPr="00292E49" w:rsidRDefault="00563E63" w:rsidP="00563E63">
            <w:pPr>
              <w:jc w:val="center"/>
              <w:rPr>
                <w:rFonts w:asciiTheme="minorHAnsi" w:hAnsiTheme="minorHAnsi" w:cs="Arial"/>
              </w:rPr>
            </w:pPr>
            <w:r w:rsidRPr="007C619C">
              <w:rPr>
                <w:noProof/>
              </w:rPr>
              <w:drawing>
                <wp:inline distT="0" distB="0" distL="0" distR="0" wp14:anchorId="25B22B50" wp14:editId="3F34571B">
                  <wp:extent cx="5339153" cy="482995"/>
                  <wp:effectExtent l="19050" t="19050" r="13970" b="1270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7181" cy="48914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A1ACB3" w14:textId="77777777" w:rsidR="00563E63" w:rsidRDefault="00563E63" w:rsidP="00563E6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55FE85BE" wp14:editId="205DA92F">
                  <wp:extent cx="5358168" cy="1254026"/>
                  <wp:effectExtent l="19050" t="19050" r="13970" b="2286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7"/>
                          <a:stretch/>
                        </pic:blipFill>
                        <pic:spPr bwMode="auto">
                          <a:xfrm>
                            <a:off x="0" y="0"/>
                            <a:ext cx="5537252" cy="129593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44303DC6" wp14:editId="09BEBCA2">
                  <wp:extent cx="5385463" cy="513977"/>
                  <wp:effectExtent l="19050" t="19050" r="24765" b="196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4"/>
                          <a:stretch/>
                        </pic:blipFill>
                        <pic:spPr bwMode="auto">
                          <a:xfrm>
                            <a:off x="0" y="0"/>
                            <a:ext cx="5700960" cy="54408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0F2657" w14:textId="1E99AE07" w:rsidR="00563E63" w:rsidRPr="00563E63" w:rsidRDefault="00563E63" w:rsidP="00563E63">
            <w:pPr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  <w:sz w:val="22"/>
                <w:szCs w:val="22"/>
                <w:highlight w:val="magenta"/>
              </w:rPr>
            </w:pPr>
            <w:r w:rsidRPr="00563E63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  <w:sz w:val="22"/>
                <w:szCs w:val="22"/>
                <w:highlight w:val="magenta"/>
              </w:rPr>
              <w:t>Extract from</w:t>
            </w:r>
            <w:r w:rsidRPr="00563E63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  <w:sz w:val="22"/>
                <w:szCs w:val="22"/>
                <w:highlight w:val="magenta"/>
              </w:rPr>
              <w:t xml:space="preserve"> </w:t>
            </w:r>
            <w:r w:rsidRPr="00563E63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  <w:sz w:val="22"/>
                <w:szCs w:val="22"/>
                <w:highlight w:val="magenta"/>
              </w:rPr>
              <w:t>CD038C</w:t>
            </w:r>
          </w:p>
          <w:p w14:paraId="5478ED9C" w14:textId="28AA6D60" w:rsidR="00F52775" w:rsidRDefault="00F52775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2D32C66E" w14:textId="77777777" w:rsidR="009A76D9" w:rsidRDefault="009A76D9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4A65CC63" w14:textId="6C835C00" w:rsidR="00196F99" w:rsidRDefault="00196F99" w:rsidP="0032742A">
            <w:pPr>
              <w:jc w:val="center"/>
              <w:rPr>
                <w:noProof/>
                <w:lang w:val="el-GR"/>
              </w:rPr>
            </w:pPr>
            <w:r>
              <w:rPr>
                <w:noProof/>
              </w:rPr>
              <w:drawing>
                <wp:inline distT="0" distB="0" distL="0" distR="0" wp14:anchorId="41895354" wp14:editId="67CB861E">
                  <wp:extent cx="5399111" cy="438449"/>
                  <wp:effectExtent l="19050" t="19050" r="11430" b="190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5363" cy="44301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6A93B9C" w14:textId="795612D4" w:rsidR="004A017E" w:rsidRDefault="004A017E" w:rsidP="00327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77B74299" wp14:editId="7C256A95">
                  <wp:extent cx="5405935" cy="1880325"/>
                  <wp:effectExtent l="19050" t="19050" r="23495" b="2476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702" cy="18840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2920AF6" w14:textId="3FE5CE39" w:rsidR="004A017E" w:rsidRDefault="004A017E" w:rsidP="00327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714590A3" wp14:editId="457146AD">
                  <wp:extent cx="5419583" cy="509470"/>
                  <wp:effectExtent l="19050" t="19050" r="10160" b="2413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7589" cy="51116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3597DB5" w14:textId="502D85CF" w:rsidR="005D65BF" w:rsidRPr="00E73C7A" w:rsidRDefault="005D65BF" w:rsidP="005D65B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</w:pPr>
            <w:r w:rsidRPr="00E73C7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Extract from CD115C</w:t>
            </w:r>
          </w:p>
          <w:p w14:paraId="5A2ECE5B" w14:textId="77777777" w:rsidR="004A017E" w:rsidRDefault="004A017E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549B1C92" w14:textId="77777777" w:rsidR="00196F99" w:rsidRDefault="00196F99" w:rsidP="0032742A">
            <w:pPr>
              <w:jc w:val="center"/>
              <w:rPr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7E33CD" wp14:editId="3031C68F">
                  <wp:extent cx="5405755" cy="437122"/>
                  <wp:effectExtent l="19050" t="19050" r="23495" b="203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2162" cy="4433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3D2C621" w14:textId="77777777" w:rsidR="005D65BF" w:rsidRDefault="004D5172" w:rsidP="00327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4DC8AE31" wp14:editId="388E04E5">
                  <wp:extent cx="5392287" cy="1406684"/>
                  <wp:effectExtent l="19050" t="19050" r="18415" b="222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2936" cy="14120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</w:rPr>
              <w:drawing>
                <wp:inline distT="0" distB="0" distL="0" distR="0" wp14:anchorId="1C9D6823" wp14:editId="5CA173A7">
                  <wp:extent cx="5391785" cy="835654"/>
                  <wp:effectExtent l="19050" t="19050" r="18415" b="222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0564" cy="8401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0A7D06B" w14:textId="41029265" w:rsidR="005D65BF" w:rsidRPr="00E73C7A" w:rsidRDefault="005D65BF" w:rsidP="005D65B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</w:pPr>
            <w:r w:rsidRPr="00E73C7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Extract from C</w:t>
            </w:r>
            <w:r w:rsidR="00207075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D</w:t>
            </w:r>
            <w:r w:rsidRPr="00E73C7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165C</w:t>
            </w:r>
          </w:p>
          <w:p w14:paraId="28A3191C" w14:textId="77777777" w:rsidR="005D65BF" w:rsidRPr="00BF1BE8" w:rsidRDefault="005D65BF" w:rsidP="00BF1B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8092A4F" w14:textId="77777777" w:rsidR="005D65BF" w:rsidRDefault="005D65BF" w:rsidP="004A07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A3E0A8" w14:textId="7E5EFF0D" w:rsidR="00196F99" w:rsidRDefault="00196F99" w:rsidP="004A07E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To 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reduce the risk of rejection of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message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based on an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invalid value 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against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CL172,</w:t>
            </w:r>
            <w:r w:rsidR="00B8210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A07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CL173 and CL175</w:t>
            </w:r>
            <w:r w:rsidR="00745E9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these codelists </w:t>
            </w:r>
            <w:r w:rsidR="00B818E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should</w:t>
            </w:r>
            <w:r w:rsidR="00745E9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be replaced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with CL141 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(all offices)</w:t>
            </w:r>
            <w:r w:rsidRPr="000843F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097F4684" w14:textId="72C0D8DE" w:rsidR="007E324B" w:rsidRDefault="007E324B" w:rsidP="004A07E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ADB195F" w14:textId="257F48EB" w:rsidR="00E73C7A" w:rsidRPr="00F52775" w:rsidRDefault="00E73C7A" w:rsidP="00F5277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information about the </w:t>
            </w:r>
            <w:r w:rsidR="007E324B" w:rsidRPr="00B302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declared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office (e.g. of transit) is of limited value for the </w:t>
            </w:r>
            <w:r w:rsidR="007E324B" w:rsidRPr="00B302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actual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office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and </w:t>
            </w:r>
            <w:r w:rsidR="007723E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relaxation on codelist validation in those messages is required to avoid that some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movement</w:t>
            </w:r>
            <w:r w:rsidR="007723E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723E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remain blocked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that reason</w:t>
            </w:r>
            <w:r w:rsidR="007E32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2D5F0371" w14:textId="4DC662A5" w:rsidR="00E73C7A" w:rsidRPr="00E73C7A" w:rsidRDefault="00E73C7A" w:rsidP="00E73C7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3646CDB1" w14:textId="77777777" w:rsidR="00196F99" w:rsidRDefault="00196F99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54DC3A2" w14:textId="77777777" w:rsidR="00196F99" w:rsidRPr="00074158" w:rsidRDefault="00196F99" w:rsidP="00196F99">
      <w:pPr>
        <w:rPr>
          <w:rFonts w:asciiTheme="minorHAnsi" w:hAnsiTheme="minorHAnsi" w:cs="Arial"/>
          <w:b/>
          <w:bCs/>
          <w:sz w:val="28"/>
          <w:szCs w:val="28"/>
        </w:rPr>
      </w:pPr>
      <w:bookmarkStart w:id="7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060"/>
      </w:tblGrid>
      <w:tr w:rsidR="00196F99" w:rsidRPr="006B1220" w14:paraId="14816D14" w14:textId="77777777" w:rsidTr="00AA6514">
        <w:tc>
          <w:tcPr>
            <w:tcW w:w="10060" w:type="dxa"/>
          </w:tcPr>
          <w:p w14:paraId="235710DE" w14:textId="1A6CAC64" w:rsidR="00196F99" w:rsidRDefault="00196F99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_Hlk73455602"/>
            <w:bookmarkStart w:id="9" w:name="_Hlk78541056"/>
            <w:bookmarkEnd w:id="7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742EEB">
              <w:rPr>
                <w:rFonts w:asciiTheme="minorHAnsi" w:hAnsiTheme="minorHAnsi" w:cs="Arial"/>
                <w:b/>
                <w:sz w:val="22"/>
                <w:szCs w:val="22"/>
              </w:rPr>
              <w:t>DDNTA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Pr="00742EEB">
              <w:rPr>
                <w:rFonts w:asciiTheme="minorHAnsi" w:hAnsiTheme="minorHAnsi" w:cs="Arial"/>
                <w:b/>
                <w:sz w:val="22"/>
                <w:szCs w:val="22"/>
              </w:rPr>
              <w:t>5.15.0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Pr="00742EEB">
              <w:rPr>
                <w:rFonts w:asciiTheme="minorHAnsi" w:hAnsiTheme="minorHAnsi" w:cs="Arial"/>
                <w:b/>
                <w:sz w:val="22"/>
                <w:szCs w:val="22"/>
              </w:rPr>
              <w:t>v1.00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(incl. Appendix Q2)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</w:t>
            </w:r>
            <w:r w:rsidR="00EF4D77">
              <w:rPr>
                <w:rFonts w:asciiTheme="minorHAnsi" w:hAnsiTheme="minorHAnsi" w:cs="Arial"/>
                <w:b/>
                <w:sz w:val="22"/>
                <w:szCs w:val="22"/>
              </w:rPr>
              <w:t>51.8.0</w:t>
            </w:r>
            <w:r w:rsidR="005D65BF"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7E324B">
              <w:rPr>
                <w:rFonts w:asciiTheme="minorHAnsi" w:hAnsiTheme="minorHAnsi" w:cs="Arial"/>
                <w:bCs/>
                <w:sz w:val="22"/>
                <w:szCs w:val="22"/>
              </w:rPr>
              <w:t>shall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 be </w:t>
            </w:r>
            <w:r w:rsidR="0032742A">
              <w:rPr>
                <w:rFonts w:asciiTheme="minorHAnsi" w:hAnsiTheme="minorHAnsi" w:cs="Arial"/>
                <w:sz w:val="22"/>
                <w:szCs w:val="22"/>
                <w:lang w:val="en-US"/>
              </w:rPr>
              <w:t>corrected as defined below</w:t>
            </w:r>
            <w:r w:rsidRPr="00EB43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E2EE785" w14:textId="3E404E31" w:rsidR="00196F99" w:rsidRDefault="00196F99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048372" w14:textId="41B7F847" w:rsidR="00F52775" w:rsidRDefault="00D849AC" w:rsidP="00D849AC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Correction of CD142:</w:t>
            </w:r>
          </w:p>
          <w:p w14:paraId="49BC8F56" w14:textId="77777777" w:rsidR="00D849AC" w:rsidRPr="00D849AC" w:rsidRDefault="00D849AC" w:rsidP="00D849AC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75B79B" w14:textId="77777777" w:rsidR="00F52775" w:rsidRPr="007723E1" w:rsidRDefault="00F52775" w:rsidP="00F52775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CD142C - (C_ENQ_REQ) - ENQUIRY REQUEST</w:t>
            </w:r>
          </w:p>
          <w:p w14:paraId="0D49CC01" w14:textId="77777777" w:rsidR="00E67AFD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6D035BA6" w14:textId="151EF797" w:rsidR="00F52775" w:rsidRPr="00F445A1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---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>TRANSIT OPERATION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</w:p>
          <w:p w14:paraId="34DFE8D7" w14:textId="77777777" w:rsidR="00F52775" w:rsidRPr="00F445A1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MRN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an18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G0002, R0028</w:t>
            </w:r>
          </w:p>
          <w:p w14:paraId="0CF44B90" w14:textId="6606BDFD" w:rsidR="00F52775" w:rsidRPr="00F445A1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F52775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DEPARTURE</w:t>
            </w:r>
            <w:r w:rsidR="00F52775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1303836B" w14:textId="77777777" w:rsidR="00F52775" w:rsidRPr="00F445A1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CL171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08D56AE1" w14:textId="6F806E9A" w:rsidR="00F52775" w:rsidRPr="00F445A1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F52775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REQUEST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G0203</w:t>
            </w:r>
          </w:p>
          <w:p w14:paraId="7E71E664" w14:textId="279958A4" w:rsidR="00F52775" w:rsidRPr="00F445A1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CL141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ins w:id="10" w:author="DESCHUYTENEER Tanguy (TAXUD-EXT)" w:date="2022-12-21T02:14:00Z">
              <w:r w:rsidR="00315C57" w:rsidRPr="00357685">
                <w:rPr>
                  <w:rFonts w:ascii="Arial" w:hAnsi="Arial" w:cs="Arial"/>
                  <w:b/>
                  <w:bCs/>
                  <w:sz w:val="18"/>
                  <w:szCs w:val="18"/>
                  <w:highlight w:val="green"/>
                  <w:lang w:val="en-IE"/>
                </w:rPr>
                <w:t>CL176</w:t>
              </w:r>
            </w:ins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72A0946B" w14:textId="23136200" w:rsidR="00F52775" w:rsidRPr="00F445A1" w:rsidRDefault="00E67AFD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F52775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ENQUIRY AT DEPARTURE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F527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156AC416" w14:textId="68193EA8" w:rsidR="00F52775" w:rsidRPr="00F445A1" w:rsidRDefault="00F52775" w:rsidP="00F527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CL176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2B85A3F3" w14:textId="17B99904" w:rsidR="00F445A1" w:rsidRPr="00E97028" w:rsidRDefault="00F445A1" w:rsidP="00F52775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3BF1332B" w14:textId="77777777" w:rsidR="00F52775" w:rsidRPr="00E97028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F44D4C9" w14:textId="77777777" w:rsidR="00F52775" w:rsidRDefault="00F52775" w:rsidP="00F5277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the guideline </w:t>
            </w:r>
            <w:r w:rsidRPr="00007EA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G0203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says:</w:t>
            </w:r>
          </w:p>
          <w:p w14:paraId="7EA3E687" w14:textId="35579BAC" w:rsidR="00F52775" w:rsidRPr="002B0261" w:rsidRDefault="00F52775" w:rsidP="00F52775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The Data Group will be filled in </w:t>
            </w:r>
            <w:r w:rsidRPr="00E97028">
              <w:rPr>
                <w:rFonts w:asciiTheme="minorHAnsi" w:hAnsiTheme="minorHAnsi" w:cs="Arial"/>
                <w:i/>
                <w:iCs/>
                <w:strike/>
                <w:color w:val="FF0000"/>
                <w:sz w:val="22"/>
                <w:szCs w:val="22"/>
                <w:lang w:val="en-IE"/>
              </w:rPr>
              <w:t>either with the Customs Office of Destination or</w:t>
            </w: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with </w:t>
            </w:r>
            <w:r w:rsidRPr="00E97028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a Customs Office having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the </w:t>
            </w:r>
            <w:r w:rsidRPr="00E97028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role ‘ENQ’ (‘</w:t>
            </w: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Competent Authority of Enquiry at Destination</w:t>
            </w:r>
            <w:r w:rsidRPr="00E97028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 xml:space="preserve">’) </w:t>
            </w:r>
            <w:r w:rsidR="00A54783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 xml:space="preserve">valid </w:t>
            </w:r>
            <w:r w:rsidRPr="00E97028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in CS/RD2 at the time of sending the message</w:t>
            </w: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.</w:t>
            </w:r>
          </w:p>
          <w:p w14:paraId="5DB92D0A" w14:textId="5DF8D412" w:rsidR="00F52775" w:rsidRDefault="00F52775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195436" w14:textId="77777777" w:rsidR="0032742A" w:rsidRDefault="0032742A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  <w:p w14:paraId="751D53C7" w14:textId="0B2F17F7" w:rsidR="00E97028" w:rsidRDefault="0032742A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Consequently, the CD143C </w:t>
            </w:r>
            <w:r w:rsidR="00D849AC">
              <w:rPr>
                <w:rFonts w:asciiTheme="minorHAnsi" w:hAnsiTheme="minorHAnsi" w:cstheme="minorHAnsi"/>
                <w:sz w:val="22"/>
                <w:szCs w:val="22"/>
              </w:rPr>
              <w:t>shall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also be modified as the guideline G0203 must be adapted to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take into account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this change.</w:t>
            </w:r>
          </w:p>
          <w:p w14:paraId="297D429F" w14:textId="3FF29C77" w:rsidR="0032742A" w:rsidRDefault="0032742A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69578C" w14:textId="6B9C5F64" w:rsidR="0032742A" w:rsidRDefault="0032742A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 the ‘Customs Office of Request’ could be one of the offices listed in CL176 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869E6" w:rsidRPr="002869E6">
              <w:rPr>
                <w:rFonts w:asciiTheme="minorHAnsi" w:hAnsiTheme="minorHAnsi" w:cstheme="minorHAnsi"/>
                <w:sz w:val="22"/>
                <w:szCs w:val="22"/>
              </w:rPr>
              <w:t>CustomsOfficeEnquiry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 one office listed in CL177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869E6" w:rsidRPr="002869E6">
              <w:rPr>
                <w:rFonts w:asciiTheme="minorHAnsi" w:hAnsiTheme="minorHAnsi" w:cstheme="minorHAnsi"/>
                <w:sz w:val="22"/>
                <w:szCs w:val="22"/>
              </w:rPr>
              <w:t>CustomsOffice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>Recove</w:t>
            </w:r>
            <w:r w:rsidR="002869E6" w:rsidRPr="002869E6">
              <w:rPr>
                <w:rFonts w:asciiTheme="minorHAnsi" w:hAnsiTheme="minorHAnsi" w:cstheme="minorHAnsi"/>
                <w:sz w:val="22"/>
                <w:szCs w:val="22"/>
              </w:rPr>
              <w:t>ry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it is proposed to </w:t>
            </w:r>
            <w:r w:rsidR="004568AF">
              <w:rPr>
                <w:rFonts w:asciiTheme="minorHAnsi" w:hAnsiTheme="minorHAnsi" w:cstheme="minorHAnsi"/>
                <w:sz w:val="22"/>
                <w:szCs w:val="22"/>
              </w:rPr>
              <w:t>apply the CL179 (</w:t>
            </w:r>
            <w:proofErr w:type="spellStart"/>
            <w:r w:rsidR="004568AF" w:rsidRPr="004568AF">
              <w:rPr>
                <w:rFonts w:asciiTheme="minorHAnsi" w:hAnsiTheme="minorHAnsi" w:cstheme="minorHAnsi"/>
                <w:sz w:val="22"/>
                <w:szCs w:val="22"/>
              </w:rPr>
              <w:t>CustomsOfficeEnquiryOrRecovery</w:t>
            </w:r>
            <w:proofErr w:type="spellEnd"/>
            <w:r w:rsidR="004568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It is important to note that the National Transit Application must be able to manage a ‘Reference number’ for the ‘Customs Office of Request’ that </w:t>
            </w:r>
            <w:r w:rsidR="002869E6">
              <w:rPr>
                <w:rFonts w:asciiTheme="minorHAnsi" w:hAnsiTheme="minorHAnsi" w:cstheme="minorHAnsi"/>
                <w:sz w:val="22"/>
                <w:szCs w:val="22"/>
              </w:rPr>
              <w:t xml:space="preserve">could be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different in the IE142 and in the IE143. </w:t>
            </w:r>
          </w:p>
          <w:p w14:paraId="18B9D481" w14:textId="6F690524" w:rsidR="0032742A" w:rsidRDefault="0032742A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734EF" w14:textId="77777777" w:rsidR="00D849AC" w:rsidRDefault="00D849AC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6BA004" w14:textId="77777777" w:rsidR="00E97028" w:rsidRPr="007723E1" w:rsidRDefault="00E97028" w:rsidP="00E97028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CD14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3</w:t>
            </w:r>
            <w:r w:rsidRPr="007723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C - </w:t>
            </w:r>
            <w:r w:rsidRPr="002B026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(C_ENQ_NEG) - ENQUIRY RESPONSE</w:t>
            </w:r>
          </w:p>
          <w:p w14:paraId="681BA6C9" w14:textId="77777777" w:rsidR="00E67AFD" w:rsidRDefault="00E67AFD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44B3E3B3" w14:textId="4A989818" w:rsidR="00E97028" w:rsidRPr="00F445A1" w:rsidRDefault="00E67AFD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---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>TRANSIT OPERATION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</w:p>
          <w:p w14:paraId="44332477" w14:textId="77C62D2C" w:rsidR="00E97028" w:rsidRPr="00F445A1" w:rsidRDefault="00E97028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MRN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an18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G0002, R0028</w:t>
            </w:r>
          </w:p>
          <w:p w14:paraId="790ACC48" w14:textId="79EC0B75" w:rsidR="00E97028" w:rsidRPr="00F445A1" w:rsidRDefault="00E67AFD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E97028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REQUEST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G0203</w:t>
            </w:r>
            <w:r w:rsidR="00A54783"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A54783" w:rsidRPr="00F445A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G</w:t>
            </w:r>
            <w:r w:rsidR="00225C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0</w:t>
            </w:r>
            <w:r w:rsidR="00A54783" w:rsidRPr="00F445A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204</w:t>
            </w:r>
          </w:p>
          <w:p w14:paraId="2E4BEB4E" w14:textId="0A30796C" w:rsidR="00E97028" w:rsidRPr="00F445A1" w:rsidRDefault="00E97028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AA6514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CL141</w:t>
            </w:r>
            <w:r w:rsidR="004568AF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ins w:id="11" w:author="DESCHUYTENEER Tanguy (TAXUD-EXT)" w:date="2022-12-21T02:24:00Z">
              <w:r w:rsidR="004568AF" w:rsidRPr="00AA6514">
                <w:rPr>
                  <w:rFonts w:ascii="Arial" w:hAnsi="Arial" w:cs="Arial"/>
                  <w:b/>
                  <w:bCs/>
                  <w:sz w:val="18"/>
                  <w:szCs w:val="18"/>
                  <w:highlight w:val="yellow"/>
                  <w:lang w:val="en-IE"/>
                </w:rPr>
                <w:t>CL179</w:t>
              </w:r>
            </w:ins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318EE0A2" w14:textId="18290D33" w:rsidR="00E97028" w:rsidRPr="00F445A1" w:rsidRDefault="00E67AFD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E97028" w:rsidRPr="00B3029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ENQUIRY AT DEPARTURE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E97028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514C83C3" w14:textId="77AB2110" w:rsidR="00E97028" w:rsidRPr="00F445A1" w:rsidRDefault="00E97028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CL176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7B204CFC" w14:textId="15E75E4C" w:rsidR="00F445A1" w:rsidRPr="00F445A1" w:rsidRDefault="00F445A1" w:rsidP="00E9702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7F67B2AB" w14:textId="77777777" w:rsidR="00E97028" w:rsidRPr="00A54783" w:rsidRDefault="00E97028" w:rsidP="00E9702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83E3A5D" w14:textId="1974B301" w:rsidR="00E97028" w:rsidRDefault="00E97028" w:rsidP="00E9702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the </w:t>
            </w:r>
            <w:r w:rsidR="00225C3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new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guideline </w:t>
            </w:r>
            <w:r w:rsidRPr="00225C35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G020</w:t>
            </w:r>
            <w:r w:rsidR="00A54783" w:rsidRPr="00225C35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4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says:</w:t>
            </w:r>
          </w:p>
          <w:p w14:paraId="3EE837C9" w14:textId="020420DF" w:rsidR="00A54783" w:rsidRDefault="00A54783" w:rsidP="00A54783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FE61D5">
              <w:rPr>
                <w:rFonts w:asciiTheme="minorHAnsi" w:hAnsiTheme="minorHAnsi" w:cs="Arial"/>
                <w:i/>
                <w:iCs/>
                <w:sz w:val="22"/>
                <w:szCs w:val="22"/>
                <w:highlight w:val="yellow"/>
                <w:lang w:val="en-IE"/>
              </w:rPr>
              <w:t xml:space="preserve">The Data Group will be filled in with </w:t>
            </w:r>
            <w:r w:rsidRPr="00FE61D5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a Customs Office having</w:t>
            </w:r>
            <w:r w:rsidRPr="00FE61D5">
              <w:rPr>
                <w:rFonts w:asciiTheme="minorHAnsi" w:hAnsiTheme="minorHAnsi" w:cs="Arial"/>
                <w:i/>
                <w:iCs/>
                <w:sz w:val="22"/>
                <w:szCs w:val="22"/>
                <w:highlight w:val="yellow"/>
                <w:lang w:val="en-IE"/>
              </w:rPr>
              <w:t xml:space="preserve"> the </w:t>
            </w:r>
            <w:r w:rsidRPr="00FE61D5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role ‘ENQ’ (‘</w:t>
            </w:r>
            <w:r w:rsidRPr="00FE61D5">
              <w:rPr>
                <w:rFonts w:asciiTheme="minorHAnsi" w:hAnsiTheme="minorHAnsi" w:cs="Arial"/>
                <w:i/>
                <w:iCs/>
                <w:sz w:val="22"/>
                <w:szCs w:val="22"/>
                <w:highlight w:val="yellow"/>
                <w:lang w:val="en-IE"/>
              </w:rPr>
              <w:t>Competent Authority of Enquiry at Destination</w:t>
            </w:r>
            <w:r w:rsidRPr="00FE61D5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 xml:space="preserve">’) for 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the response codes {1, 2 or 3} or the role ‘REC’ (‘Competent Authority of Recovery at Destination’</w:t>
            </w:r>
            <w:r w:rsidRPr="00AA6514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 xml:space="preserve">) </w:t>
            </w:r>
            <w:r w:rsidR="00C80734" w:rsidRPr="00AA6514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green"/>
                <w:lang w:val="en-IE"/>
              </w:rPr>
              <w:t xml:space="preserve">for the response code ‘4’ </w:t>
            </w:r>
            <w:r w:rsidRPr="00AA6514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 xml:space="preserve">valid in </w:t>
            </w:r>
            <w:r w:rsidRPr="00E97028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highlight w:val="yellow"/>
                <w:lang w:val="en-IE"/>
              </w:rPr>
              <w:t>CS/RD2 at the time of sending the message</w:t>
            </w:r>
            <w:r w:rsidRPr="002B0261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.</w:t>
            </w:r>
          </w:p>
          <w:p w14:paraId="1372BFCD" w14:textId="0495CDEC" w:rsidR="00007EA8" w:rsidRDefault="00007EA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335C6FBF" w14:textId="0F41F037" w:rsidR="002735E6" w:rsidRDefault="002735E6" w:rsidP="002735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7C37BB70" w14:textId="7110FC41" w:rsidR="002735E6" w:rsidRPr="00F374A4" w:rsidRDefault="002735E6" w:rsidP="002735E6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374A4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 xml:space="preserve">Consequently, the CD059C will also be modified to follow the same logic as in the CD142C. </w:t>
            </w:r>
          </w:p>
          <w:p w14:paraId="011EBBB7" w14:textId="77777777" w:rsidR="002735E6" w:rsidRPr="00F374A4" w:rsidRDefault="002735E6" w:rsidP="002735E6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  <w:p w14:paraId="09A8F337" w14:textId="77777777" w:rsidR="002735E6" w:rsidRDefault="002735E6" w:rsidP="002735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74A4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The ‘Customs Office of Request’ shall be – like in CD142C – one of the offices listed in CL176 (</w:t>
            </w:r>
            <w:proofErr w:type="spellStart"/>
            <w:r w:rsidRPr="00F374A4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CustomsOfficeEnquiry</w:t>
            </w:r>
            <w:proofErr w:type="spellEnd"/>
            <w:r w:rsidRPr="00F374A4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).</w:t>
            </w:r>
          </w:p>
          <w:p w14:paraId="1314110F" w14:textId="592C0AD8" w:rsidR="002735E6" w:rsidRDefault="002735E6" w:rsidP="002735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DF1B0F" w14:textId="7CD9DCEB" w:rsidR="002735E6" w:rsidRPr="004B63D8" w:rsidRDefault="004B63D8" w:rsidP="004B63D8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B63D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CD059C - (C_CAN_ENQ) - CANCEL ENQUIRY NOTIFICATION</w:t>
            </w:r>
          </w:p>
          <w:p w14:paraId="5714C015" w14:textId="3739442C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---TRANSIT OPERATION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1x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</w:p>
          <w:p w14:paraId="5219C935" w14:textId="5FBCAF34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MRN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an18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G0002, R0028</w:t>
            </w:r>
          </w:p>
          <w:p w14:paraId="4248DF74" w14:textId="0B0E15F9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Cancel enquiry notification date and time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an19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G0002</w:t>
            </w:r>
          </w:p>
          <w:p w14:paraId="00B13FE2" w14:textId="78A4A78C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Cancel enquiry notification text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O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an..512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E1116</w:t>
            </w:r>
          </w:p>
          <w:p w14:paraId="2AEC734E" w14:textId="7E3AAC42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---CUSTOMS OFFICE OF DEPARTURE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1x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</w:p>
          <w:p w14:paraId="4C1045A3" w14:textId="0CE86A7E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Reference number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an8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CL171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</w:p>
          <w:p w14:paraId="274C5C70" w14:textId="28AC64D2" w:rsidR="004B63D8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---CUSTOMS OFFICE OF REQUEST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1x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G0203</w:t>
            </w:r>
          </w:p>
          <w:p w14:paraId="02098F76" w14:textId="65C0D895" w:rsidR="002D5A05" w:rsidRPr="004B63D8" w:rsidRDefault="004B63D8" w:rsidP="004B63D8">
            <w:pPr>
              <w:ind w:left="720"/>
              <w:rPr>
                <w:rFonts w:ascii="Arial" w:hAnsi="Arial" w:cs="Arial"/>
                <w:iCs/>
                <w:sz w:val="18"/>
                <w:szCs w:val="18"/>
                <w:lang w:val="en-IE"/>
              </w:rPr>
            </w:pP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>Reference number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R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  <w:t>an8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ab/>
            </w:r>
            <w:r w:rsidRPr="00F374A4">
              <w:rPr>
                <w:rFonts w:ascii="Arial" w:hAnsi="Arial" w:cs="Arial"/>
                <w:iCs/>
                <w:strike/>
                <w:color w:val="FF0000"/>
                <w:sz w:val="18"/>
                <w:szCs w:val="18"/>
                <w:highlight w:val="lightGray"/>
                <w:lang w:val="en-IE"/>
              </w:rPr>
              <w:t>CL141</w:t>
            </w:r>
            <w:r w:rsidRPr="004B63D8">
              <w:rPr>
                <w:rFonts w:ascii="Arial" w:hAnsi="Arial" w:cs="Arial"/>
                <w:iCs/>
                <w:sz w:val="18"/>
                <w:szCs w:val="18"/>
                <w:lang w:val="en-IE"/>
              </w:rPr>
              <w:t xml:space="preserve"> </w:t>
            </w:r>
            <w:r w:rsidRPr="00F374A4">
              <w:rPr>
                <w:rFonts w:ascii="Arial" w:hAnsi="Arial" w:cs="Arial"/>
                <w:b/>
                <w:bCs/>
                <w:iCs/>
                <w:sz w:val="18"/>
                <w:szCs w:val="18"/>
                <w:highlight w:val="green"/>
                <w:lang w:val="en-IE"/>
              </w:rPr>
              <w:t>CL176</w:t>
            </w:r>
          </w:p>
          <w:p w14:paraId="25A483AE" w14:textId="4CFD2D17" w:rsidR="002735E6" w:rsidRDefault="002735E6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7B79FCD" w14:textId="4A7A4A26" w:rsidR="004B63D8" w:rsidRDefault="004B63D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507B6301" w14:textId="26561F4E" w:rsidR="004B63D8" w:rsidRDefault="004B63D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50FBB7F8" w14:textId="63CD8D9E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5FBECF26" w14:textId="361DBC19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DC5D603" w14:textId="19AFFD25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0F8F35EF" w14:textId="0414BBDD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A77BCF1" w14:textId="4E98311B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3FA0C48E" w14:textId="15A15D12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6A7C3B13" w14:textId="3AF3494E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250036A" w14:textId="729FB752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7448BF5E" w14:textId="25E27FA6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7D47B893" w14:textId="4380E539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42E6A56E" w14:textId="77777777" w:rsidR="009A76D9" w:rsidRDefault="009A76D9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1999BBD" w14:textId="2891F6FB" w:rsidR="002D5A05" w:rsidRDefault="002D5A05" w:rsidP="009A76D9">
            <w:pPr>
              <w:keepNext/>
              <w:keepLines/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sym w:font="Wingdings" w:char="F0E8"/>
            </w: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 xml:space="preserve"> Correction</w:t>
            </w:r>
            <w:r w:rsidR="004B63D8"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>s</w:t>
            </w: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 xml:space="preserve"> in APPENDIX X / </w:t>
            </w:r>
            <w:r w:rsidRPr="00AA6514">
              <w:rPr>
                <w:rFonts w:asciiTheme="minorHAnsi" w:hAnsiTheme="minorHAnsi" w:cs="Arial"/>
                <w:b/>
                <w:bCs/>
                <w:iCs/>
                <w:sz w:val="22"/>
                <w:szCs w:val="22"/>
                <w:highlight w:val="green"/>
                <w:lang w:val="en-IE"/>
              </w:rPr>
              <w:t>ctypes.xsd</w:t>
            </w:r>
          </w:p>
          <w:p w14:paraId="7DF1CB8E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&lt;!--================================================================================--&gt;</w:t>
            </w:r>
          </w:p>
          <w:p w14:paraId="401B024B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 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CustomsOfficeOfRequest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                                        --&gt;</w:t>
            </w:r>
          </w:p>
          <w:p w14:paraId="6733CCE3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&lt;!--================================================================================--&gt;</w:t>
            </w:r>
          </w:p>
          <w:p w14:paraId="494811E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name="CustomsOfficeOfRequestType01"&gt;</w:t>
            </w:r>
          </w:p>
          <w:p w14:paraId="6CE3CB45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9F9F5AC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552BF00" w14:textId="48F27338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&gt;Used by </w:t>
            </w:r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4/91</w:t>
            </w:r>
            <w:r w:rsid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="002D5A05" w:rsidRPr="002D5A05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2/91</w:t>
            </w: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messages: CD027C, CD038C</w:t>
            </w:r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, CD059C, CD142C</w:t>
            </w: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2760BA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5AB2A9E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28EB46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7ABDECA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name="referenceNumber" type="ReferenceNumberContentType05"&gt;</w:t>
            </w:r>
          </w:p>
          <w:p w14:paraId="378E992A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496B96B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55443EB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value="Reference number" /&gt;</w:t>
            </w:r>
          </w:p>
          <w:p w14:paraId="33F6528D" w14:textId="77777777" w:rsidR="002D5A05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codeList</w:t>
            </w:r>
            <w:proofErr w:type="spellEnd"/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code="CL141" type="business" name="</w:t>
            </w:r>
            <w:proofErr w:type="spellStart"/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CustomsOffices</w:t>
            </w:r>
            <w:proofErr w:type="spellEnd"/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" /&gt;            </w:t>
            </w:r>
          </w:p>
          <w:p w14:paraId="4F717422" w14:textId="77777777" w:rsidR="004E28EE" w:rsidRPr="002D5A05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2D5A05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&lt;format value="an8" /&gt;</w:t>
            </w:r>
          </w:p>
          <w:p w14:paraId="4E8123AD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value="R" /&gt;</w:t>
            </w:r>
          </w:p>
          <w:p w14:paraId="4B429032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xsdBaseType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value="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CORefNumType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/&gt;</w:t>
            </w:r>
          </w:p>
          <w:p w14:paraId="53A29AAA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014570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75C921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55E8787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6821ED5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8E5B495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name="CustomsOfficeOfRequestType02"&gt;</w:t>
            </w:r>
          </w:p>
          <w:p w14:paraId="7F4DA4D9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0BA082C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BD87D30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&gt;Used by 1/91 messages: CD143C&lt;/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B478849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24416F0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930B46E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C869F20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name="referenceNumber" type="ReferenceNumberContentType05"&gt;</w:t>
            </w:r>
          </w:p>
          <w:p w14:paraId="63936D2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9D086C2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3FCE7C6B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value="Reference number" /&gt;</w:t>
            </w:r>
          </w:p>
          <w:p w14:paraId="6F87FAB2" w14:textId="28402BB4" w:rsidR="004E28EE" w:rsidRPr="002D5A05" w:rsidRDefault="004E28EE" w:rsidP="009A76D9">
            <w:pPr>
              <w:keepNext/>
              <w:keepLines/>
              <w:rPr>
                <w:ins w:id="12" w:author="DESCHUYTENEER Tanguy (TAXUD-EXT)" w:date="2022-12-30T19:29:00Z"/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</w:t>
            </w:r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&lt;</w:t>
            </w:r>
            <w:proofErr w:type="spellStart"/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codeList</w:t>
            </w:r>
            <w:proofErr w:type="spellEnd"/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 xml:space="preserve"> code="CL141" type="business" name="</w:t>
            </w:r>
            <w:proofErr w:type="spellStart"/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CustomsOffices</w:t>
            </w:r>
            <w:proofErr w:type="spellEnd"/>
            <w:r w:rsidRPr="002D5A05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" /&gt;</w:t>
            </w:r>
          </w:p>
          <w:p w14:paraId="4566FD38" w14:textId="36AD9E4A" w:rsidR="002735E6" w:rsidRPr="002735E6" w:rsidRDefault="002735E6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codeList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 xml:space="preserve"> code="CL179" type="business" name="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Customs</w:t>
            </w:r>
            <w:r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O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ffice</w:t>
            </w:r>
            <w:r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E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nquiry</w:t>
            </w:r>
            <w:r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O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r</w:t>
            </w:r>
            <w:r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R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ecovery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" /&gt;</w:t>
            </w:r>
          </w:p>
          <w:p w14:paraId="4EA97919" w14:textId="4C49C713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&lt;format value="an8" /&gt;</w:t>
            </w:r>
          </w:p>
          <w:p w14:paraId="5697866D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value="R" /&gt;</w:t>
            </w:r>
          </w:p>
          <w:p w14:paraId="0E0CF55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xsdBaseType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value="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CORefNumType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/&gt;</w:t>
            </w:r>
          </w:p>
          <w:p w14:paraId="222CDA1B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DB80CE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8D4FF79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E5985D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ContactPerson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minOccurs="0" type="ContactPersonType01"&gt;</w:t>
            </w:r>
          </w:p>
          <w:p w14:paraId="7B7094D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90B1988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9DF4203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value="CONTACT PERSON" /&gt;</w:t>
            </w:r>
          </w:p>
          <w:p w14:paraId="74F42B21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value="O" /&gt;</w:t>
            </w:r>
          </w:p>
          <w:p w14:paraId="56277A1D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3847E61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CF132E4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C3A44FF" w14:textId="77777777" w:rsidR="004E28EE" w:rsidRP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9AB3C91" w14:textId="42C72D0E" w:rsidR="004E28EE" w:rsidRDefault="004E28EE" w:rsidP="009A76D9">
            <w:pPr>
              <w:keepNext/>
              <w:keepLines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&lt;/</w:t>
            </w:r>
            <w:proofErr w:type="spellStart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4E28EE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32B5E7D6" w14:textId="779979C6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xs:complexType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 xml:space="preserve"> name="CustomsOfficeOfRequestType03"&gt;</w:t>
            </w:r>
          </w:p>
          <w:p w14:paraId="078BD8FC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xs:annotation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1B0FDFAA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xs:documentation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4B04455D" w14:textId="35D448A9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usedBy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&gt;Used by 2/91 messages: CD059C, CD142C&lt;/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usedBy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7DE5DAFF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xs:documentation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760F5D26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xs:annotation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46756607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xs:sequence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20D7F1B0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xs:element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 xml:space="preserve"> name="referenceNumber" type="ReferenceNumberContentType05"&gt;</w:t>
            </w:r>
          </w:p>
          <w:p w14:paraId="175FA9EF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xs:annotation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4C06E3C1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xs:documentation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3F5C4A37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&lt;description value="Reference number" /&gt;</w:t>
            </w:r>
          </w:p>
          <w:p w14:paraId="2AFBC31A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codeList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 xml:space="preserve"> code="CL176" type="business" name="</w:t>
            </w:r>
            <w:r w:rsidRPr="002735E6">
              <w:rPr>
                <w:b/>
                <w:bCs/>
                <w:highlight w:val="yellow"/>
              </w:rPr>
              <w:t xml:space="preserve"> 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CustomsOfficeEnquiry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" /&gt;</w:t>
            </w:r>
          </w:p>
          <w:p w14:paraId="17788042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&lt;format value="an8" /&gt;</w:t>
            </w:r>
          </w:p>
          <w:p w14:paraId="04DD2638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&lt;optionality value="R" /&gt;</w:t>
            </w:r>
          </w:p>
          <w:p w14:paraId="330FD556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xsdBaseType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 xml:space="preserve"> value="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CORefNumType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" /&gt;</w:t>
            </w:r>
          </w:p>
          <w:p w14:paraId="0178176B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xs:documentation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772708CF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xs:annotation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2F89DC18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xs:element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56CD6381" w14:textId="77777777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xs:sequence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6E183BAA" w14:textId="206F1D16" w:rsidR="002D5A05" w:rsidRPr="002735E6" w:rsidRDefault="002D5A05" w:rsidP="009A76D9">
            <w:pPr>
              <w:keepNext/>
              <w:keepLines/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</w:pP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 </w:t>
            </w:r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&lt;/</w:t>
            </w:r>
            <w:proofErr w:type="spellStart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xs:complexType</w:t>
            </w:r>
            <w:proofErr w:type="spellEnd"/>
            <w:r w:rsidRPr="002735E6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&gt;</w:t>
            </w:r>
          </w:p>
          <w:p w14:paraId="4DDD7E3C" w14:textId="7676908B" w:rsidR="004E28EE" w:rsidRDefault="00D849AC" w:rsidP="004E28EE">
            <w:pPr>
              <w:rPr>
                <w:rFonts w:ascii="Courier New" w:hAnsi="Courier New" w:cs="Courier New"/>
                <w:iCs/>
                <w:sz w:val="18"/>
                <w:szCs w:val="18"/>
                <w:lang w:val="en-IE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  <w:t xml:space="preserve">   </w:t>
            </w:r>
            <w:r w:rsidRPr="00D849AC">
              <w:rPr>
                <w:rFonts w:ascii="Courier New" w:hAnsi="Courier New" w:cs="Courier New"/>
                <w:iCs/>
                <w:sz w:val="18"/>
                <w:szCs w:val="18"/>
                <w:lang w:val="en-IE"/>
              </w:rPr>
              <w:t>(…)</w:t>
            </w:r>
          </w:p>
          <w:p w14:paraId="3D941B55" w14:textId="77777777" w:rsidR="00D849AC" w:rsidRPr="00D849AC" w:rsidRDefault="00D849AC" w:rsidP="004E28EE">
            <w:pPr>
              <w:rPr>
                <w:rFonts w:ascii="Courier New" w:hAnsi="Courier New" w:cs="Courier New"/>
                <w:iCs/>
                <w:sz w:val="18"/>
                <w:szCs w:val="18"/>
                <w:lang w:val="en-IE"/>
              </w:rPr>
            </w:pPr>
          </w:p>
          <w:p w14:paraId="1CE9CB08" w14:textId="0F1D1A43" w:rsidR="004B63D8" w:rsidRDefault="00D849AC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lastRenderedPageBreak/>
              <w:t xml:space="preserve">And </w:t>
            </w:r>
            <w:r w:rsid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 xml:space="preserve">the </w:t>
            </w: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>following typo shall be also fixe</w:t>
            </w:r>
            <w:r w:rsid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>d:</w:t>
            </w:r>
          </w:p>
          <w:p w14:paraId="6189320D" w14:textId="77777777" w:rsid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6F1DED3D" w14:textId="0AC063CD" w:rsid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15BE6341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&lt;!--================================================================================--&gt;</w:t>
            </w:r>
          </w:p>
          <w:p w14:paraId="43F2786C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 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CompetentCustomsOfficeAtDeparture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                             --&gt;</w:t>
            </w:r>
          </w:p>
          <w:p w14:paraId="4802AFD6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&lt;!--================================================================================--&gt;</w:t>
            </w:r>
          </w:p>
          <w:p w14:paraId="2A206E19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CompetentCustomsOfficeAtDepartureType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"&gt;</w:t>
            </w:r>
          </w:p>
          <w:p w14:paraId="392C8841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C73F0EA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6EE2FE8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&gt;Used by 2/91 messages: CD144C, CD145C&lt;/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AB08429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0CB1187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96C52F7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BB7AF49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name="referenceNumber" type="ReferenceNumberContentType05"&gt;</w:t>
            </w:r>
          </w:p>
          <w:p w14:paraId="50CC7064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E008352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4BAB636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value="Reference number" /&gt;</w:t>
            </w:r>
          </w:p>
          <w:p w14:paraId="1178C08C" w14:textId="270E6C9A" w:rsid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codeList</w:t>
            </w:r>
            <w:proofErr w:type="spellEnd"/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code="CL179" type="business" </w:t>
            </w:r>
            <w:r w:rsidRPr="00D849AC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name="</w:t>
            </w:r>
            <w:proofErr w:type="spellStart"/>
            <w:r w:rsidRPr="00D849AC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Customsofficeenquiryorrecovery</w:t>
            </w:r>
            <w:proofErr w:type="spellEnd"/>
            <w:r w:rsidRPr="00D849AC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"</w:t>
            </w: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Pr="00D849AC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name="</w:t>
            </w:r>
            <w:proofErr w:type="spellStart"/>
            <w:r w:rsidRPr="00D849AC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CustomsOfficeEnquiryOrRecovery</w:t>
            </w:r>
            <w:proofErr w:type="spellEnd"/>
            <w:r w:rsidRPr="00D849AC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"</w:t>
            </w:r>
            <w:r w:rsidRPr="00D849A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/&gt;</w:t>
            </w:r>
          </w:p>
          <w:p w14:paraId="3882059B" w14:textId="7AED1FE6" w:rsid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</w:t>
            </w: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6A258C93" w14:textId="77777777" w:rsidR="00D849AC" w:rsidRPr="00D849AC" w:rsidRDefault="00D849AC" w:rsidP="00D849A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10AEE48D" w14:textId="77777777" w:rsidR="00D849AC" w:rsidRDefault="00D849AC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6625284B" w14:textId="748CB001" w:rsidR="004B63D8" w:rsidRPr="004B63D8" w:rsidRDefault="004B63D8" w:rsidP="004E28EE">
            <w:pPr>
              <w:rPr>
                <w:rFonts w:asciiTheme="minorHAnsi" w:hAnsiTheme="minorHAnsi" w:cs="Arial"/>
                <w:b/>
                <w:bCs/>
                <w:iCs/>
                <w:sz w:val="22"/>
                <w:szCs w:val="22"/>
                <w:lang w:val="en-IE"/>
              </w:rPr>
            </w:pP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sym w:font="Wingdings" w:char="F0E8"/>
            </w:r>
            <w:r w:rsidRPr="00AA6514">
              <w:rPr>
                <w:rFonts w:asciiTheme="minorHAnsi" w:hAnsiTheme="minorHAnsi" w:cs="Arial"/>
                <w:iCs/>
                <w:sz w:val="22"/>
                <w:szCs w:val="22"/>
                <w:highlight w:val="green"/>
                <w:lang w:val="en-IE"/>
              </w:rPr>
              <w:t xml:space="preserve"> Corrections in APPENDIX X / </w:t>
            </w:r>
            <w:r w:rsidRPr="00AA6514">
              <w:rPr>
                <w:rFonts w:asciiTheme="minorHAnsi" w:hAnsiTheme="minorHAnsi" w:cs="Arial"/>
                <w:b/>
                <w:bCs/>
                <w:iCs/>
                <w:sz w:val="22"/>
                <w:szCs w:val="22"/>
                <w:highlight w:val="green"/>
                <w:lang w:val="en-IE"/>
              </w:rPr>
              <w:t>CD059C.xsd</w:t>
            </w:r>
            <w:r w:rsidR="00D849AC" w:rsidRPr="00AA6514">
              <w:rPr>
                <w:rFonts w:asciiTheme="minorHAnsi" w:hAnsiTheme="minorHAnsi" w:cs="Arial"/>
                <w:b/>
                <w:bCs/>
                <w:iCs/>
                <w:sz w:val="22"/>
                <w:szCs w:val="22"/>
                <w:highlight w:val="green"/>
                <w:lang w:val="en-IE"/>
              </w:rPr>
              <w:t xml:space="preserve"> and CD142C.xsd:</w:t>
            </w:r>
          </w:p>
          <w:p w14:paraId="53E6BEFC" w14:textId="4FD74888" w:rsidR="004B63D8" w:rsidRDefault="004B63D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146994D4" w14:textId="6FB3EE36" w:rsid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</w:t>
            </w: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1579A6CF" w14:textId="317F3B4B" w:rsid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CustomsOfficeOfDeparture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type="CustomsOfficeOfDepartureType03"&gt;</w:t>
            </w:r>
          </w:p>
          <w:p w14:paraId="77011775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FEDCF8C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1402B5D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value="CUSTOMS OFFICE OF DEPARTURE" /&gt;</w:t>
            </w:r>
          </w:p>
          <w:p w14:paraId="75CC7236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value="R" /&gt;</w:t>
            </w:r>
          </w:p>
          <w:p w14:paraId="3F46833E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F25C4A8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36F6206C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B469C57" w14:textId="66B166DF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CustomsOfficeOfRequest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type="CustomsOfficeOfRequestType</w:t>
            </w:r>
            <w:r w:rsidRPr="004B63D8">
              <w:rPr>
                <w:rFonts w:ascii="Courier New" w:hAnsi="Courier New" w:cs="Courier New"/>
                <w:iCs/>
                <w:strike/>
                <w:color w:val="FF0000"/>
                <w:sz w:val="16"/>
                <w:szCs w:val="16"/>
                <w:lang w:val="en-IE"/>
              </w:rPr>
              <w:t>01</w:t>
            </w:r>
            <w:r w:rsidRPr="004B63D8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highlight w:val="yellow"/>
                <w:lang w:val="en-IE"/>
              </w:rPr>
              <w:t>03</w:t>
            </w: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"&gt;</w:t>
            </w:r>
          </w:p>
          <w:p w14:paraId="7EE8658E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348D0261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0A11E94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value="CUSTOMS OFFICE OF REQUEST" /&gt;</w:t>
            </w:r>
          </w:p>
          <w:p w14:paraId="601ED759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value="R" /&gt;</w:t>
            </w:r>
          </w:p>
          <w:p w14:paraId="1A386B65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17CB10D" w14:textId="77777777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1066DF7" w14:textId="27A0EB68" w:rsidR="004B63D8" w:rsidRP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B8C8895" w14:textId="77777777" w:rsidR="004B63D8" w:rsidRDefault="004B63D8" w:rsidP="004B63D8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4B63D8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</w:t>
            </w: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4B7422B4" w14:textId="416430D4" w:rsidR="004B63D8" w:rsidRDefault="004B63D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7DEE7B22" w14:textId="77777777" w:rsidR="004B63D8" w:rsidRDefault="004B63D8" w:rsidP="004E28EE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151CDDFD" w14:textId="553E5CC9" w:rsidR="00E97028" w:rsidRDefault="00D849AC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5478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Correction in CD003C</w:t>
            </w:r>
          </w:p>
          <w:p w14:paraId="547A6A67" w14:textId="77777777" w:rsidR="00D849AC" w:rsidRDefault="00D849AC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2A36C9" w14:textId="7BD1D665" w:rsidR="00F445A1" w:rsidRPr="00F445A1" w:rsidRDefault="00F445A1" w:rsidP="00F445A1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CD003C - (C_AAR_RSP) - ANTICIPATED ARRIVAL RECORD RESPONSE</w:t>
            </w:r>
          </w:p>
          <w:p w14:paraId="5EC38D15" w14:textId="3C1ADBCD" w:rsidR="00E97028" w:rsidRDefault="00E97028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B961E7" w14:textId="630F9282" w:rsidR="00BC6CA3" w:rsidRPr="00E67AFD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37EAF88E" w14:textId="69C981BE" w:rsidR="00BC6CA3" w:rsidRPr="00F445A1" w:rsidRDefault="00E67AFD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BC6CA3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DEPARTURE</w:t>
            </w:r>
            <w:r w:rsidR="00BC6CA3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BC6CA3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>
              <w:rPr>
                <w:rFonts w:ascii="Arial" w:hAnsi="Arial" w:cs="Arial"/>
                <w:sz w:val="18"/>
                <w:szCs w:val="18"/>
                <w:lang w:val="en-IE"/>
              </w:rPr>
              <w:t>D</w:t>
            </w:r>
            <w:r w:rsidR="00BC6CA3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>
              <w:rPr>
                <w:rFonts w:ascii="Arial" w:hAnsi="Arial" w:cs="Arial"/>
                <w:sz w:val="18"/>
                <w:szCs w:val="18"/>
                <w:lang w:val="en-IE"/>
              </w:rPr>
              <w:t>C0811</w:t>
            </w:r>
          </w:p>
          <w:p w14:paraId="770BF46A" w14:textId="7EC0ED81" w:rsid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7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R0901</w:t>
            </w:r>
          </w:p>
          <w:p w14:paraId="39FC6802" w14:textId="7E058DCF" w:rsidR="00BC6CA3" w:rsidRPr="00BC6CA3" w:rsidRDefault="00E67AFD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BC6CA3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DESTINATION (DECLARED)</w:t>
            </w:r>
            <w:r w:rsidR="00BC6CA3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>1x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>C0365</w:t>
            </w:r>
          </w:p>
          <w:p w14:paraId="232EE3A1" w14:textId="75D9D185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CL172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R0901, R0904, R0905</w:t>
            </w:r>
          </w:p>
          <w:p w14:paraId="58DF553A" w14:textId="243B3277" w:rsidR="00BC6CA3" w:rsidRPr="00BC6CA3" w:rsidRDefault="00E67AFD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BC6CA3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DESTINATION (ACTUAL)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0AD585B0" w14:textId="79F13AAC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80B6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CL172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3C766ED4" w14:textId="732884E7" w:rsidR="00BC6CA3" w:rsidRPr="00BC6CA3" w:rsidRDefault="00E67AFD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BC6CA3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TRANSIT (DECLARED)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>B1836, C0030, C0466,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>G0030, S1022</w:t>
            </w:r>
          </w:p>
          <w:p w14:paraId="26869635" w14:textId="2FB4EA19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R0987</w:t>
            </w:r>
          </w:p>
          <w:p w14:paraId="143D24E8" w14:textId="2ABE5045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CL173</w:t>
            </w:r>
            <w:r w:rsidRPr="00F445A1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B1813, G0142, R0003,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R0006, R0906</w:t>
            </w:r>
          </w:p>
          <w:p w14:paraId="08BD8DDC" w14:textId="27C9BF33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Arrival date and time (estimated)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an19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B1831, B1903, C0598, G0002, R0004</w:t>
            </w:r>
          </w:p>
          <w:p w14:paraId="6AF7DF86" w14:textId="09FE2186" w:rsidR="00BC6CA3" w:rsidRPr="00BC6CA3" w:rsidRDefault="00E67AFD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BC6CA3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EXIT FOR TRANSIT (DECLARED)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</w:t>
            </w:r>
            <w:r w:rsidR="00BC6CA3" w:rsidRPr="00BC6CA3">
              <w:rPr>
                <w:rFonts w:ascii="Arial" w:hAnsi="Arial" w:cs="Arial"/>
                <w:sz w:val="18"/>
                <w:szCs w:val="18"/>
                <w:lang w:val="en-IE"/>
              </w:rPr>
              <w:t>C0466, C0587, C0812, S1002</w:t>
            </w:r>
          </w:p>
          <w:p w14:paraId="42471722" w14:textId="2CE03097" w:rsidR="00BC6CA3" w:rsidRP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R0987</w:t>
            </w:r>
          </w:p>
          <w:p w14:paraId="6ECE494D" w14:textId="1AB6F4A0" w:rsid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</w:t>
            </w:r>
            <w:r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5</w:t>
            </w:r>
            <w:r w:rsidRPr="00F445A1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R0103</w:t>
            </w:r>
          </w:p>
          <w:p w14:paraId="77D35FFC" w14:textId="32C2D89A" w:rsidR="00207075" w:rsidRDefault="00207075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40CA8AE1" w14:textId="353EA2B8" w:rsidR="00BC6CA3" w:rsidRDefault="00BC6CA3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5847D1BD" w14:textId="77777777" w:rsidR="00563E63" w:rsidRPr="00563E63" w:rsidRDefault="00563E63" w:rsidP="00563E6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en-IE"/>
              </w:rPr>
            </w:pPr>
            <w:r w:rsidRPr="00563E6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highlight w:val="magenta"/>
                <w:lang w:val="en-IE"/>
              </w:rPr>
              <w:t>5. Correction in CD038C</w:t>
            </w:r>
          </w:p>
          <w:p w14:paraId="564617B3" w14:textId="77777777" w:rsidR="00563E63" w:rsidRDefault="00563E63" w:rsidP="00563E6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A081846" w14:textId="77777777" w:rsidR="00563E63" w:rsidRPr="00F445A1" w:rsidRDefault="00563E63" w:rsidP="00563E63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38</w:t>
            </w: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 - (C_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MVT</w:t>
            </w: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_RSP)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–</w:t>
            </w: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RESPONSE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TO MOVEMENT QUERY</w:t>
            </w:r>
          </w:p>
          <w:p w14:paraId="03982500" w14:textId="77777777" w:rsidR="00563E63" w:rsidRDefault="00563E63" w:rsidP="00563E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D0363B" w14:textId="77777777" w:rsidR="00563E63" w:rsidRPr="00E67AFD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E67AFD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14BD6F58" w14:textId="77777777" w:rsidR="00563E63" w:rsidRPr="00F445A1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DEPARTURE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D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C0811</w:t>
            </w:r>
          </w:p>
          <w:p w14:paraId="42654AD3" w14:textId="77777777" w:rsidR="00563E6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71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R0901</w:t>
            </w:r>
          </w:p>
          <w:p w14:paraId="42F461E9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DESTINATION (DECLARED)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1x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C0365</w:t>
            </w:r>
          </w:p>
          <w:p w14:paraId="345CF8A5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CL172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563E63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highlight w:val="magenta"/>
                <w:lang w:val="en-IE"/>
              </w:rPr>
              <w:t>CL141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R0901, R0904, R0905</w:t>
            </w:r>
          </w:p>
          <w:p w14:paraId="6DBB92FA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TRANSIT (DECLARED)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B1836, C0030, C0466,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G0030, S1022</w:t>
            </w:r>
          </w:p>
          <w:p w14:paraId="50027422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092E2B2D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CL173</w:t>
            </w:r>
            <w:r w:rsidRPr="00EF54D3">
              <w:rPr>
                <w:rFonts w:ascii="Arial" w:hAnsi="Arial" w:cs="Arial"/>
                <w:sz w:val="18"/>
                <w:szCs w:val="18"/>
                <w:highlight w:val="magenta"/>
                <w:lang w:val="en-IE"/>
              </w:rPr>
              <w:t xml:space="preserve"> </w:t>
            </w:r>
            <w:r w:rsidRPr="00563E63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highlight w:val="magenta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B1813, G0142, R0003,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R0006, R0906</w:t>
            </w:r>
          </w:p>
          <w:p w14:paraId="4B3B0343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Arrival date and time (estimated)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an19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B1831, B1903, C0598, G0002, R0004</w:t>
            </w:r>
          </w:p>
          <w:p w14:paraId="31F8F7BC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EXIT FOR TRANSIT (DECLARED)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C0466, C0587, C0812, S1002</w:t>
            </w:r>
          </w:p>
          <w:p w14:paraId="3744AB55" w14:textId="77777777" w:rsidR="00563E63" w:rsidRPr="00BC6CA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606DB305" w14:textId="77777777" w:rsidR="00563E63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</w:t>
            </w:r>
            <w:r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5</w:t>
            </w:r>
            <w:r w:rsidRPr="00EF54D3">
              <w:rPr>
                <w:rFonts w:ascii="Arial" w:hAnsi="Arial" w:cs="Arial"/>
                <w:sz w:val="18"/>
                <w:szCs w:val="18"/>
                <w:highlight w:val="magenta"/>
                <w:lang w:val="en-IE"/>
              </w:rPr>
              <w:t xml:space="preserve"> </w:t>
            </w:r>
            <w:r w:rsidRPr="00563E63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highlight w:val="magenta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R0103</w:t>
            </w:r>
          </w:p>
          <w:p w14:paraId="6B79AA2B" w14:textId="77777777" w:rsidR="00563E63" w:rsidRPr="00937EB9" w:rsidRDefault="00563E63" w:rsidP="00563E6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3EF54389" w14:textId="4A645F74" w:rsidR="00BC6CA3" w:rsidRDefault="00BC6CA3" w:rsidP="00563E63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07AECD12" w14:textId="77777777" w:rsidR="00207075" w:rsidRDefault="00207075" w:rsidP="00BC6CA3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581A22C5" w14:textId="3957DD1B" w:rsidR="00BC6CA3" w:rsidRDefault="00D849AC" w:rsidP="002070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07075" w:rsidRPr="00D849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849AC">
              <w:rPr>
                <w:rFonts w:asciiTheme="minorHAnsi" w:hAnsiTheme="minorHAnsi" w:cstheme="minorHAnsi"/>
                <w:sz w:val="22"/>
                <w:szCs w:val="22"/>
              </w:rPr>
              <w:t xml:space="preserve"> Correction in CD115C</w:t>
            </w:r>
          </w:p>
          <w:p w14:paraId="7ACA2308" w14:textId="77777777" w:rsidR="00D849AC" w:rsidRPr="00D849AC" w:rsidRDefault="00D849AC" w:rsidP="002070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2F4411" w14:textId="3E569CD7" w:rsidR="00207075" w:rsidRPr="00F445A1" w:rsidRDefault="00207075" w:rsidP="00207075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115</w:t>
            </w: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 </w:t>
            </w:r>
            <w:r w:rsidRPr="0020707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- (C_ATR_RSP) - ANTICIPATED TRANSIT RECORD RESPONSE</w:t>
            </w:r>
          </w:p>
          <w:p w14:paraId="2F52EDE2" w14:textId="77777777" w:rsidR="00207075" w:rsidRDefault="00207075" w:rsidP="002070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434C6B" w14:textId="77777777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39D75640" w14:textId="70B7DB74" w:rsidR="00207075" w:rsidRPr="00F445A1" w:rsidRDefault="00E67AFD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DEPARTURE</w:t>
            </w:r>
            <w:r w:rsidR="002070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2070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>D</w:t>
            </w:r>
            <w:r w:rsidR="002070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>C0811</w:t>
            </w:r>
          </w:p>
          <w:p w14:paraId="1514A3A1" w14:textId="1BCBB747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7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53D60AD0" w14:textId="131F28C3" w:rsidR="00207075" w:rsidRPr="00BC6CA3" w:rsidRDefault="00E67AFD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DESTINATION (DECLARED)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>1x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C0365</w:t>
            </w:r>
          </w:p>
          <w:p w14:paraId="5569B7A9" w14:textId="646BDF6D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CL172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R0904, R0905</w:t>
            </w:r>
          </w:p>
          <w:p w14:paraId="259AF49D" w14:textId="62451623" w:rsidR="00207075" w:rsidRPr="00BC6CA3" w:rsidRDefault="00E67AFD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TRANSIT (DECLARED)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>B1836, C0030, C0466,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>G0030, S1022</w:t>
            </w:r>
          </w:p>
          <w:p w14:paraId="44A6F9DC" w14:textId="77777777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54CC4A0F" w14:textId="77777777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CL173</w:t>
            </w:r>
            <w:r w:rsidRPr="00315C5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B1813, G0142, R0003,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R0006, R0906</w:t>
            </w:r>
          </w:p>
          <w:p w14:paraId="3C41F2D2" w14:textId="77777777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Arrival date and time (estimated)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an19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B1831, B1903, C0598, G0002, R0004</w:t>
            </w:r>
          </w:p>
          <w:p w14:paraId="3047859D" w14:textId="272D769B" w:rsidR="00207075" w:rsidRPr="00BC6CA3" w:rsidRDefault="00E67AFD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CUSTOMS OFFICE OF </w:t>
            </w:r>
            <w:r w:rsidR="0020707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TRANSIT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 (ACTUAL)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42DDAD87" w14:textId="534D26F7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80B6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CL173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R0906</w:t>
            </w:r>
          </w:p>
          <w:p w14:paraId="62193664" w14:textId="461C3216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>Guarantee not valid for country</w:t>
            </w: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>R</w:t>
            </w: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ab/>
              <w:t>n1</w:t>
            </w:r>
            <w:r w:rsidRPr="00207075">
              <w:rPr>
                <w:rFonts w:ascii="Arial" w:hAnsi="Arial" w:cs="Arial"/>
                <w:sz w:val="18"/>
                <w:szCs w:val="18"/>
                <w:lang w:val="en-IE"/>
              </w:rPr>
              <w:tab/>
              <w:t>CL027</w:t>
            </w:r>
          </w:p>
          <w:p w14:paraId="490D462B" w14:textId="32A4ACD3" w:rsidR="00207075" w:rsidRPr="00BC6CA3" w:rsidRDefault="00E67AFD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0707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EXIT FOR TRANSIT (DECLARED)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07075">
              <w:rPr>
                <w:rFonts w:ascii="Arial" w:hAnsi="Arial" w:cs="Arial"/>
                <w:sz w:val="18"/>
                <w:szCs w:val="18"/>
                <w:lang w:val="en-IE"/>
              </w:rPr>
              <w:t xml:space="preserve">     </w:t>
            </w:r>
            <w:r w:rsidR="00207075" w:rsidRPr="00BC6CA3">
              <w:rPr>
                <w:rFonts w:ascii="Arial" w:hAnsi="Arial" w:cs="Arial"/>
                <w:sz w:val="18"/>
                <w:szCs w:val="18"/>
                <w:lang w:val="en-IE"/>
              </w:rPr>
              <w:t>C0466, C0587, C0812, S1002</w:t>
            </w:r>
          </w:p>
          <w:p w14:paraId="1D49BE55" w14:textId="77777777" w:rsidR="00207075" w:rsidRPr="00BC6CA3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31178D22" w14:textId="77777777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</w:t>
            </w:r>
            <w:r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5</w:t>
            </w:r>
            <w:r w:rsidRPr="00315C5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R0103</w:t>
            </w:r>
          </w:p>
          <w:p w14:paraId="6F8E2B6A" w14:textId="32DE1589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</w:p>
          <w:p w14:paraId="3C246816" w14:textId="609E6AB4" w:rsidR="00207075" w:rsidRDefault="00207075" w:rsidP="0020707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4A3B9E3B" w14:textId="77777777" w:rsidR="00D849AC" w:rsidRDefault="00D849AC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727340" w14:textId="54195D1F" w:rsidR="00D849AC" w:rsidRDefault="00D849AC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  <w:r w:rsidRPr="00D849AC">
              <w:rPr>
                <w:rFonts w:asciiTheme="minorHAnsi" w:hAnsiTheme="minorHAnsi" w:cstheme="minorHAnsi"/>
                <w:sz w:val="22"/>
                <w:szCs w:val="22"/>
              </w:rPr>
              <w:t>. Correction in CD1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849AC">
              <w:rPr>
                <w:rFonts w:asciiTheme="minorHAnsi" w:hAnsiTheme="minorHAnsi" w:cstheme="minorHAnsi"/>
                <w:sz w:val="22"/>
                <w:szCs w:val="22"/>
              </w:rPr>
              <w:t>5C</w:t>
            </w:r>
          </w:p>
          <w:p w14:paraId="79BED957" w14:textId="5E578C51" w:rsidR="00270B35" w:rsidRDefault="00270B35" w:rsidP="009A76D9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  <w:p w14:paraId="29A4D9A4" w14:textId="4040ADBF" w:rsidR="00270B35" w:rsidRPr="00F445A1" w:rsidRDefault="00270B35" w:rsidP="009A76D9">
            <w:pPr>
              <w:keepNext/>
              <w:keepLines/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165</w:t>
            </w:r>
            <w:r w:rsidRPr="00F445A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 </w:t>
            </w:r>
            <w:r w:rsidRPr="0020707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- (</w:t>
            </w:r>
            <w:r w:rsidRPr="00270B3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C_AXR_RSP) - ANTICIPATED EXIT FOR TRANSIT RECORD RESPONS</w:t>
            </w:r>
            <w:r w:rsidRPr="0020707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</w:t>
            </w:r>
          </w:p>
          <w:p w14:paraId="343E25F2" w14:textId="77777777" w:rsidR="00270B35" w:rsidRDefault="00270B35" w:rsidP="009A76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0F836F" w14:textId="77777777" w:rsidR="00270B35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5C3212A3" w14:textId="5A6F5374" w:rsidR="00270B35" w:rsidRPr="00F445A1" w:rsidRDefault="00E67AFD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70B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DEPARTURE</w:t>
            </w:r>
            <w:r w:rsidR="00270B3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1x</w:t>
            </w:r>
            <w:r w:rsidR="00270B3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>D</w:t>
            </w:r>
            <w:r w:rsidR="00270B3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>C0811</w:t>
            </w:r>
          </w:p>
          <w:p w14:paraId="0801E4D7" w14:textId="77777777" w:rsidR="00270B35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>7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>1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</w:p>
          <w:p w14:paraId="4BB4B59E" w14:textId="0F485D9B" w:rsidR="00270B35" w:rsidRPr="00BC6CA3" w:rsidRDefault="00E67AFD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70B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DESTINATION (DECLARED)</w:t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>1x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C0365</w:t>
            </w:r>
          </w:p>
          <w:p w14:paraId="6EA83A00" w14:textId="77777777" w:rsidR="00270B35" w:rsidRPr="00BC6CA3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CL172</w:t>
            </w:r>
            <w:r w:rsidRPr="00F445A1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R0904, R0905</w:t>
            </w:r>
          </w:p>
          <w:p w14:paraId="46C5F667" w14:textId="0722EA03" w:rsidR="00270B35" w:rsidRPr="00BC6CA3" w:rsidRDefault="00E67AFD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70B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TRANSIT (DECLARED)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    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C0</w:t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>3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>66,</w:t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>G0030</w:t>
            </w:r>
          </w:p>
          <w:p w14:paraId="338AB68B" w14:textId="4313765F" w:rsidR="00270B35" w:rsidRPr="00BC6CA3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6B89C643" w14:textId="77777777" w:rsidR="00270B35" w:rsidRPr="00BC6CA3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F445A1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CL173</w:t>
            </w:r>
            <w:r w:rsidRPr="00315C5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270B35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B1813, G0142, R0003,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R0006, R0906</w:t>
            </w:r>
          </w:p>
          <w:p w14:paraId="1F87FB64" w14:textId="77777777" w:rsidR="00270B35" w:rsidRPr="00BC6CA3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Arrival date and time (estimated)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an19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B1831, B1903, C0598, G0002, R0004</w:t>
            </w:r>
          </w:p>
          <w:p w14:paraId="3EC3F954" w14:textId="0A64D440" w:rsidR="00270B35" w:rsidRPr="00792B1C" w:rsidRDefault="00E67AFD" w:rsidP="009A76D9">
            <w:pPr>
              <w:keepNext/>
              <w:keepLines/>
              <w:ind w:left="720"/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</w:pPr>
            <w:r w:rsidRPr="00792B1C">
              <w:rPr>
                <w:rFonts w:ascii="Arial" w:hAnsi="Arial" w:cs="Arial"/>
                <w:b/>
                <w:bCs/>
                <w:strike/>
                <w:color w:val="A6A6A6" w:themeColor="background1" w:themeShade="A6"/>
                <w:sz w:val="18"/>
                <w:szCs w:val="18"/>
                <w:lang w:val="en-IE"/>
              </w:rPr>
              <w:t>---</w:t>
            </w:r>
            <w:r w:rsidR="00270B35" w:rsidRPr="00792B1C">
              <w:rPr>
                <w:rFonts w:ascii="Arial" w:hAnsi="Arial" w:cs="Arial"/>
                <w:b/>
                <w:bCs/>
                <w:strike/>
                <w:color w:val="A6A6A6" w:themeColor="background1" w:themeShade="A6"/>
                <w:sz w:val="18"/>
                <w:szCs w:val="18"/>
                <w:lang w:val="en-IE"/>
              </w:rPr>
              <w:t>CUSTOMS OFFICE OF TRANSIT (ACTUAL)</w:t>
            </w:r>
            <w:r w:rsidR="00270B35"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1x</w:t>
            </w:r>
            <w:r w:rsidR="00270B35"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R</w:t>
            </w:r>
            <w:r w:rsidR="00270B35"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="00270B35"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="00270B35"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</w:p>
          <w:p w14:paraId="7F40E8B9" w14:textId="77777777" w:rsidR="00270B35" w:rsidRPr="00792B1C" w:rsidRDefault="00270B35" w:rsidP="009A76D9">
            <w:pPr>
              <w:keepNext/>
              <w:keepLines/>
              <w:ind w:left="720"/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</w:pP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>Reference number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R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an8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 xml:space="preserve">CL173 </w:t>
            </w:r>
            <w:r w:rsidRPr="00792B1C">
              <w:rPr>
                <w:rFonts w:ascii="Arial" w:hAnsi="Arial" w:cs="Arial"/>
                <w:b/>
                <w:bCs/>
                <w:strike/>
                <w:color w:val="A6A6A6" w:themeColor="background1" w:themeShade="A6"/>
                <w:sz w:val="18"/>
                <w:szCs w:val="18"/>
                <w:lang w:val="en-IE"/>
              </w:rPr>
              <w:t>CL141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R0906</w:t>
            </w:r>
          </w:p>
          <w:p w14:paraId="782CFFE8" w14:textId="77777777" w:rsidR="00270B35" w:rsidRPr="00792B1C" w:rsidRDefault="00270B35" w:rsidP="009A76D9">
            <w:pPr>
              <w:keepNext/>
              <w:keepLines/>
              <w:ind w:left="720"/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</w:pP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>Guarantee not valid for country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R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n1</w:t>
            </w:r>
            <w:r w:rsidRPr="00792B1C">
              <w:rPr>
                <w:rFonts w:ascii="Arial" w:hAnsi="Arial" w:cs="Arial"/>
                <w:strike/>
                <w:color w:val="A6A6A6" w:themeColor="background1" w:themeShade="A6"/>
                <w:sz w:val="18"/>
                <w:szCs w:val="18"/>
                <w:lang w:val="en-IE"/>
              </w:rPr>
              <w:tab/>
              <w:t>CL027</w:t>
            </w:r>
          </w:p>
          <w:p w14:paraId="71626D7A" w14:textId="12C6F007" w:rsidR="00270B35" w:rsidRPr="00BC6CA3" w:rsidRDefault="00E67AFD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70B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EXIT FOR TRANSIT (DECLARED)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9x</w:t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D</w:t>
            </w:r>
            <w:r w:rsidR="00270B35">
              <w:rPr>
                <w:rFonts w:ascii="Arial" w:hAnsi="Arial" w:cs="Arial"/>
                <w:sz w:val="18"/>
                <w:szCs w:val="18"/>
                <w:lang w:val="en-IE"/>
              </w:rPr>
              <w:t xml:space="preserve">   </w:t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70B35" w:rsidRPr="00BC6CA3">
              <w:rPr>
                <w:rFonts w:ascii="Arial" w:hAnsi="Arial" w:cs="Arial"/>
                <w:sz w:val="18"/>
                <w:szCs w:val="18"/>
                <w:lang w:val="en-IE"/>
              </w:rPr>
              <w:t>C0466, C0587, S1002</w:t>
            </w:r>
          </w:p>
          <w:p w14:paraId="680EC772" w14:textId="77777777" w:rsidR="00270B35" w:rsidRPr="00BC6CA3" w:rsidRDefault="00270B35" w:rsidP="009A76D9">
            <w:pPr>
              <w:keepNext/>
              <w:keepLines/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R0987</w:t>
            </w:r>
          </w:p>
          <w:p w14:paraId="1A06506F" w14:textId="442EEB39" w:rsidR="00270B35" w:rsidRDefault="00270B35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6C703B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CL175</w:t>
            </w:r>
            <w:r w:rsidRPr="00315C5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6C703B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CL141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315C57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R0103</w:t>
            </w:r>
          </w:p>
          <w:p w14:paraId="0BD5297C" w14:textId="72CCC695" w:rsidR="00225C35" w:rsidRPr="00BC6CA3" w:rsidRDefault="00E67AFD" w:rsidP="00225C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---</w:t>
            </w:r>
            <w:r w:rsidR="00225C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CUSTOMS OFFICE OF EXIT FOR TRANSIT (</w:t>
            </w:r>
            <w:r w:rsidR="00225C35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ACTUAL</w:t>
            </w:r>
            <w:r w:rsidR="00225C35" w:rsidRPr="00BC6CA3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)</w:t>
            </w:r>
            <w:r w:rsidR="00225C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25C35">
              <w:rPr>
                <w:rFonts w:ascii="Arial" w:hAnsi="Arial" w:cs="Arial"/>
                <w:sz w:val="18"/>
                <w:szCs w:val="18"/>
                <w:lang w:val="en-IE"/>
              </w:rPr>
              <w:t>1</w:t>
            </w:r>
            <w:r w:rsidR="00225C35" w:rsidRPr="00BC6CA3">
              <w:rPr>
                <w:rFonts w:ascii="Arial" w:hAnsi="Arial" w:cs="Arial"/>
                <w:sz w:val="18"/>
                <w:szCs w:val="18"/>
                <w:lang w:val="en-IE"/>
              </w:rPr>
              <w:t>x</w:t>
            </w:r>
            <w:r w:rsidR="00225C35"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="00225C35">
              <w:rPr>
                <w:rFonts w:ascii="Arial" w:hAnsi="Arial" w:cs="Arial"/>
                <w:sz w:val="18"/>
                <w:szCs w:val="18"/>
                <w:lang w:val="en-IE"/>
              </w:rPr>
              <w:t>R</w:t>
            </w:r>
          </w:p>
          <w:p w14:paraId="0BA53F95" w14:textId="0D957F73" w:rsidR="00225C35" w:rsidRPr="00BC6CA3" w:rsidRDefault="00225C35" w:rsidP="00225C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Sequence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n..5</w:t>
            </w:r>
          </w:p>
          <w:p w14:paraId="5D85002F" w14:textId="15AC49BC" w:rsidR="00225C35" w:rsidRPr="006C703B" w:rsidRDefault="00225C35" w:rsidP="00225C35">
            <w:pPr>
              <w:ind w:left="720"/>
              <w:rPr>
                <w:rFonts w:ascii="Arial" w:hAnsi="Arial" w:cs="Arial"/>
                <w:color w:val="FFFF00"/>
                <w:sz w:val="18"/>
                <w:szCs w:val="18"/>
                <w:lang w:val="en-IE"/>
              </w:rPr>
            </w:pP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>Reference number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R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  <w:t>an8</w:t>
            </w:r>
            <w:r w:rsidRPr="00BC6CA3">
              <w:rPr>
                <w:rFonts w:ascii="Arial" w:hAnsi="Arial" w:cs="Arial"/>
                <w:sz w:val="18"/>
                <w:szCs w:val="18"/>
                <w:lang w:val="en-IE"/>
              </w:rPr>
              <w:tab/>
            </w:r>
            <w:r w:rsidRPr="006C703B">
              <w:rPr>
                <w:rFonts w:ascii="Arial" w:hAnsi="Arial" w:cs="Arial"/>
                <w:b/>
                <w:bCs/>
                <w:color w:val="FFFF00"/>
                <w:sz w:val="18"/>
                <w:szCs w:val="18"/>
                <w:highlight w:val="blue"/>
                <w:lang w:val="en-IE"/>
              </w:rPr>
              <w:t>CL175</w:t>
            </w:r>
            <w:r w:rsidRPr="00315C57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6C703B">
              <w:rPr>
                <w:rFonts w:ascii="Arial" w:hAnsi="Arial" w:cs="Arial"/>
                <w:b/>
                <w:bCs/>
                <w:strike/>
                <w:color w:val="FFFF00"/>
                <w:sz w:val="18"/>
                <w:szCs w:val="18"/>
                <w:highlight w:val="blue"/>
                <w:lang w:val="en-IE"/>
              </w:rPr>
              <w:t>CL141</w:t>
            </w:r>
          </w:p>
          <w:p w14:paraId="7F487B00" w14:textId="77777777" w:rsidR="00270B35" w:rsidRDefault="00270B35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(…) </w:t>
            </w:r>
          </w:p>
          <w:p w14:paraId="1AA3B68C" w14:textId="6628F7A5" w:rsidR="00270B35" w:rsidRDefault="00270B35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4CB154C6" w14:textId="4A0E15FB" w:rsidR="009A76D9" w:rsidRDefault="009A76D9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196E2729" w14:textId="31E115BB" w:rsidR="009A76D9" w:rsidRDefault="009A76D9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230B6580" w14:textId="77777777" w:rsidR="009A76D9" w:rsidRDefault="009A76D9" w:rsidP="00270B35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159EE2F7" w14:textId="4573ACB3" w:rsidR="00270B35" w:rsidRDefault="00270B35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E471D1" w14:textId="31A30E88" w:rsidR="006C703B" w:rsidRPr="006C703B" w:rsidRDefault="00792B1C" w:rsidP="006C703B">
            <w:pPr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792B1C">
              <w:rPr>
                <w:rFonts w:asciiTheme="minorHAnsi" w:hAnsiTheme="minorHAnsi" w:cs="Arial"/>
                <w:iCs/>
                <w:color w:val="FFFF00"/>
                <w:sz w:val="22"/>
                <w:szCs w:val="22"/>
                <w:highlight w:val="blue"/>
                <w:lang w:val="en-IE"/>
              </w:rPr>
              <w:sym w:font="Wingdings" w:char="F0E8"/>
            </w:r>
            <w:r w:rsidR="006C703B" w:rsidRPr="006C703B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Correction</w:t>
            </w:r>
            <w:r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s</w:t>
            </w:r>
            <w:r w:rsidR="006C703B" w:rsidRPr="006C703B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in APPENDIX X / CD003C.xsd, </w:t>
            </w:r>
            <w:r w:rsidR="00563E63" w:rsidRPr="00563E6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highlight w:val="magenta"/>
              </w:rPr>
              <w:t>CD0</w:t>
            </w:r>
            <w:r w:rsidR="00563E63" w:rsidRPr="00563E6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highlight w:val="magenta"/>
              </w:rPr>
              <w:t>38</w:t>
            </w:r>
            <w:r w:rsidR="00563E63" w:rsidRPr="00563E6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highlight w:val="magenta"/>
              </w:rPr>
              <w:t>C.xsd,</w:t>
            </w:r>
            <w:r w:rsidR="00563E63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</w:t>
            </w:r>
            <w:r w:rsidR="006C703B" w:rsidRPr="006C703B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CD115C.xsd and CD165.xsd:</w:t>
            </w:r>
          </w:p>
          <w:p w14:paraId="01B535C2" w14:textId="3AEF29B4" w:rsidR="006C703B" w:rsidRDefault="006C703B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5E58EA" w14:textId="77C4F22E" w:rsidR="006C703B" w:rsidRDefault="006C703B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B5F6E9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>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name="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CustomsOfficeOfDestinationDeclared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" minOccurs="0" type="CustomsOfficeOfDestinationDeclaredType</w:t>
            </w:r>
            <w:r w:rsidRPr="006C703B">
              <w:rPr>
                <w:rFonts w:ascii="Courier New" w:hAnsi="Courier New" w:cs="Courier New"/>
                <w:b/>
                <w:bCs/>
                <w:strike/>
                <w:color w:val="FFFF00"/>
                <w:sz w:val="18"/>
                <w:szCs w:val="18"/>
                <w:highlight w:val="blue"/>
              </w:rPr>
              <w:t>02</w:t>
            </w:r>
            <w:r w:rsidRPr="006C703B">
              <w:rPr>
                <w:rFonts w:ascii="Courier New" w:hAnsi="Courier New" w:cs="Courier New"/>
                <w:b/>
                <w:bCs/>
                <w:color w:val="FFFF00"/>
                <w:sz w:val="18"/>
                <w:szCs w:val="18"/>
                <w:highlight w:val="blue"/>
              </w:rPr>
              <w:t>03</w:t>
            </w:r>
            <w:r w:rsidRPr="006C703B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11CE1CF1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2B390A4A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64C9053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&lt;description value="CUSTOMS OFFICE OF DESTINATION (DECLARED)" /&gt;</w:t>
            </w:r>
          </w:p>
          <w:p w14:paraId="02499905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&lt;optionality value="D" /&gt;</w:t>
            </w:r>
          </w:p>
          <w:p w14:paraId="5C8018A0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393D9ABA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0B65B1EE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5767C190" w14:textId="7998D3D5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>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name="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CustomsOfficeOfTransitDeclared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" minOccurs="0" 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maxOccurs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="9" type="CustomsOfficeOfTransitDeclaredType</w:t>
            </w:r>
            <w:r w:rsidRPr="006C703B">
              <w:rPr>
                <w:rFonts w:ascii="Courier New" w:hAnsi="Courier New" w:cs="Courier New"/>
                <w:b/>
                <w:bCs/>
                <w:strike/>
                <w:color w:val="FFFF00"/>
                <w:sz w:val="18"/>
                <w:szCs w:val="18"/>
                <w:highlight w:val="blue"/>
              </w:rPr>
              <w:t>03</w:t>
            </w:r>
            <w:r w:rsidRPr="00C01DF0">
              <w:rPr>
                <w:rFonts w:ascii="Courier New" w:hAnsi="Courier New" w:cs="Courier New"/>
                <w:b/>
                <w:bCs/>
                <w:strike/>
                <w:color w:val="FFFF00"/>
                <w:sz w:val="18"/>
                <w:szCs w:val="18"/>
                <w:highlight w:val="blue"/>
              </w:rPr>
              <w:t>04</w:t>
            </w:r>
            <w:r w:rsidR="00C01DF0" w:rsidRPr="00C01DF0">
              <w:rPr>
                <w:rFonts w:ascii="Courier New" w:hAnsi="Courier New" w:cs="Courier New"/>
                <w:b/>
                <w:bCs/>
                <w:color w:val="FFFFFF" w:themeColor="background1"/>
                <w:sz w:val="18"/>
                <w:szCs w:val="18"/>
                <w:highlight w:val="magenta"/>
              </w:rPr>
              <w:t>02</w:t>
            </w:r>
            <w:r w:rsidRPr="006C703B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4279A3CE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F8DDE4A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1095AF87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&lt;description value="CUSTOMS OFFICE OF TRANSIT (DECLARED)" /&gt;</w:t>
            </w:r>
          </w:p>
          <w:p w14:paraId="597B7E12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&lt;optionality value="D" /&gt;</w:t>
            </w:r>
          </w:p>
          <w:p w14:paraId="71A062EF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31006855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77AF41F1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1981BC2E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name="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CustomsOfficeOfExitForTransitDeclared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" minOccurs="0" 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maxOccurs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="9" type="CustomsOfficeOfExitForTransitDeclaredType</w:t>
            </w:r>
            <w:r w:rsidRPr="006C703B">
              <w:rPr>
                <w:rFonts w:ascii="Courier New" w:hAnsi="Courier New" w:cs="Courier New"/>
                <w:b/>
                <w:bCs/>
                <w:strike/>
                <w:color w:val="FFFF00"/>
                <w:sz w:val="18"/>
                <w:szCs w:val="18"/>
                <w:highlight w:val="blue"/>
              </w:rPr>
              <w:t>02</w:t>
            </w:r>
            <w:r w:rsidRPr="006C703B">
              <w:rPr>
                <w:rFonts w:ascii="Courier New" w:hAnsi="Courier New" w:cs="Courier New"/>
                <w:b/>
                <w:bCs/>
                <w:color w:val="FFFF00"/>
                <w:sz w:val="18"/>
                <w:szCs w:val="18"/>
                <w:highlight w:val="blue"/>
              </w:rPr>
              <w:t>03</w:t>
            </w:r>
            <w:r w:rsidRPr="006C703B">
              <w:rPr>
                <w:rFonts w:ascii="Courier New" w:hAnsi="Courier New" w:cs="Courier New"/>
                <w:sz w:val="18"/>
                <w:szCs w:val="18"/>
              </w:rPr>
              <w:t>"&gt;</w:t>
            </w:r>
          </w:p>
          <w:p w14:paraId="211CED7B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6DCF4712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3E67101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&lt;description value="CUSTOMS OFFICE OF EXIT FOR TRANSIT (DECLARED)" /&gt;</w:t>
            </w:r>
          </w:p>
          <w:p w14:paraId="7A8A09C1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  &lt;optionality value="D" /&gt;</w:t>
            </w:r>
          </w:p>
          <w:p w14:paraId="1CA51B84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xs:documentation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051D47BC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xs:annotation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4F55B44A" w14:textId="77777777" w:rsidR="006C703B" w:rsidRPr="006C703B" w:rsidRDefault="006C703B" w:rsidP="006C703B">
            <w:pPr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6C703B">
              <w:rPr>
                <w:rFonts w:ascii="Courier New" w:hAnsi="Courier New" w:cs="Courier New"/>
                <w:sz w:val="18"/>
                <w:szCs w:val="18"/>
              </w:rPr>
              <w:t xml:space="preserve">      &lt;/</w:t>
            </w:r>
            <w:proofErr w:type="spellStart"/>
            <w:r w:rsidRPr="006C703B">
              <w:rPr>
                <w:rFonts w:ascii="Courier New" w:hAnsi="Courier New" w:cs="Courier New"/>
                <w:sz w:val="18"/>
                <w:szCs w:val="18"/>
              </w:rPr>
              <w:t>xs:element</w:t>
            </w:r>
            <w:proofErr w:type="spellEnd"/>
            <w:r w:rsidRPr="006C703B">
              <w:rPr>
                <w:rFonts w:ascii="Courier New" w:hAnsi="Courier New" w:cs="Courier New"/>
                <w:sz w:val="18"/>
                <w:szCs w:val="18"/>
              </w:rPr>
              <w:t>&gt;</w:t>
            </w:r>
          </w:p>
          <w:p w14:paraId="598BC64C" w14:textId="77777777" w:rsidR="006C703B" w:rsidRDefault="006C703B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7EC7A5" w14:textId="0006582A" w:rsidR="006C703B" w:rsidRDefault="006C703B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70EB59" w14:textId="77777777" w:rsidR="006C703B" w:rsidRDefault="006C703B" w:rsidP="00270B35">
            <w:pPr>
              <w:rPr>
                <w:rFonts w:ascii="Arial" w:hAnsi="Arial" w:cs="Arial"/>
                <w:sz w:val="18"/>
                <w:szCs w:val="18"/>
              </w:rPr>
            </w:pPr>
          </w:p>
          <w:bookmarkEnd w:id="8"/>
          <w:bookmarkEnd w:id="9"/>
          <w:p w14:paraId="50AA1560" w14:textId="77777777" w:rsidR="006C703B" w:rsidRDefault="006C703B" w:rsidP="006C703B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2802E5F5" w14:textId="77777777" w:rsidR="006C703B" w:rsidRPr="00792B1C" w:rsidRDefault="006C703B" w:rsidP="006C703B">
            <w:pPr>
              <w:rPr>
                <w:rFonts w:asciiTheme="minorHAnsi" w:hAnsiTheme="minorHAnsi" w:cs="Arial"/>
                <w:iCs/>
                <w:color w:val="FFFF00"/>
                <w:sz w:val="22"/>
                <w:szCs w:val="22"/>
                <w:lang w:val="en-IE"/>
              </w:rPr>
            </w:pPr>
            <w:r w:rsidRPr="00792B1C">
              <w:rPr>
                <w:rFonts w:asciiTheme="minorHAnsi" w:hAnsiTheme="minorHAnsi" w:cs="Arial"/>
                <w:iCs/>
                <w:color w:val="FFFF00"/>
                <w:sz w:val="22"/>
                <w:szCs w:val="22"/>
                <w:highlight w:val="blue"/>
                <w:lang w:val="en-IE"/>
              </w:rPr>
              <w:sym w:font="Wingdings" w:char="F0E8"/>
            </w:r>
            <w:r w:rsidRPr="00792B1C">
              <w:rPr>
                <w:rFonts w:asciiTheme="minorHAnsi" w:hAnsiTheme="minorHAnsi" w:cs="Arial"/>
                <w:iCs/>
                <w:color w:val="FFFF00"/>
                <w:sz w:val="22"/>
                <w:szCs w:val="22"/>
                <w:highlight w:val="blue"/>
                <w:lang w:val="en-IE"/>
              </w:rPr>
              <w:t xml:space="preserve"> Corrections in APPENDIX X / </w:t>
            </w:r>
            <w:r w:rsidRPr="00792B1C">
              <w:rPr>
                <w:rFonts w:asciiTheme="minorHAnsi" w:hAnsiTheme="minorHAnsi" w:cs="Arial"/>
                <w:b/>
                <w:bCs/>
                <w:iCs/>
                <w:color w:val="FFFF00"/>
                <w:sz w:val="22"/>
                <w:szCs w:val="22"/>
                <w:highlight w:val="blue"/>
                <w:lang w:val="en-IE"/>
              </w:rPr>
              <w:t>ctypes.xsd</w:t>
            </w:r>
          </w:p>
          <w:p w14:paraId="40EF3FFB" w14:textId="165607EC" w:rsidR="00C01DF0" w:rsidRPr="00792B1C" w:rsidRDefault="00C01DF0" w:rsidP="006C703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48909D5" w14:textId="77777777" w:rsidR="00792B1C" w:rsidRPr="00792B1C" w:rsidRDefault="00792B1C" w:rsidP="00792B1C">
            <w:pP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  <w:t xml:space="preserve"> 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name="CustomsOfficeOfDestinationDeclaredType02"&gt;</w:t>
            </w:r>
          </w:p>
          <w:p w14:paraId="384AEBC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D44CC8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366FB3C" w14:textId="7547221D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&gt;Used by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6/91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lang w:val="en-IE"/>
              </w:rPr>
              <w:t xml:space="preserve"> </w:t>
            </w:r>
            <w:r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3/91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2/91</w:t>
            </w:r>
            <w:r w:rsidR="00563E63">
              <w:rPr>
                <w:rFonts w:ascii="Courier New" w:hAnsi="Courier New" w:cs="Courier New"/>
                <w:b/>
                <w:bCs/>
                <w:iCs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messages: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CD003C,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CD038C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CD115C,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CD165C,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CD200C, CD203C&lt;/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0C0FC5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69E9E9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E376ED5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FA3C90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name="referenceNumber" type="ReferenceNumberContentType05"&gt;</w:t>
            </w:r>
          </w:p>
          <w:p w14:paraId="29630D4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801DF98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5AEBB2E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&lt;description value="Reference number" /&gt;</w:t>
            </w:r>
          </w:p>
          <w:p w14:paraId="1F3ACB8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codeList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code="CL172" type="business" name="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CustomsOfficeDestination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/&gt;</w:t>
            </w:r>
          </w:p>
          <w:p w14:paraId="2D9E560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&lt;format value="an8" /&gt;</w:t>
            </w:r>
          </w:p>
          <w:p w14:paraId="2E56300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&lt;optionality value="R" /&gt;</w:t>
            </w:r>
          </w:p>
          <w:p w14:paraId="3B7DDB0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xsdBaseType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value="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CORefNumType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 /&gt;</w:t>
            </w:r>
          </w:p>
          <w:p w14:paraId="66479A5D" w14:textId="67E3A5F4" w:rsidR="00792B1C" w:rsidRPr="00792B1C" w:rsidRDefault="00C01DF0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C01DF0">
              <w:rPr>
                <w:rFonts w:ascii="Courier New" w:hAnsi="Courier New" w:cs="Courier New"/>
                <w:iCs/>
                <w:noProof/>
                <w:color w:val="FFFFFF" w:themeColor="background1"/>
                <w:sz w:val="16"/>
                <w:szCs w:val="16"/>
                <w:lang w:val="en-I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627542" wp14:editId="1339A970">
                      <wp:simplePos x="0" y="0"/>
                      <wp:positionH relativeFrom="column">
                        <wp:posOffset>2418715</wp:posOffset>
                      </wp:positionH>
                      <wp:positionV relativeFrom="paragraph">
                        <wp:posOffset>111760</wp:posOffset>
                      </wp:positionV>
                      <wp:extent cx="3282950" cy="736600"/>
                      <wp:effectExtent l="0" t="0" r="12700" b="44450"/>
                      <wp:wrapNone/>
                      <wp:docPr id="2" name="Callout: 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2950" cy="736600"/>
                              </a:xfrm>
                              <a:prstGeom prst="downArrowCallout">
                                <a:avLst/>
                              </a:prstGeom>
                              <a:solidFill>
                                <a:srgbClr val="F173D6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59B11B" w14:textId="3D9D3EB9" w:rsidR="00C01DF0" w:rsidRPr="00C01DF0" w:rsidRDefault="00C01DF0" w:rsidP="00C01DF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proofErr w:type="spellStart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Th</w:t>
                                  </w:r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os</w:t>
                                  </w:r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e</w:t>
                                  </w:r>
                                  <w:proofErr w:type="spellEnd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number</w:t>
                                  </w:r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s</w:t>
                                  </w:r>
                                  <w:proofErr w:type="spellEnd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are</w:t>
                                  </w:r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given</w:t>
                                  </w:r>
                                  <w:proofErr w:type="spellEnd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automat</w:t>
                                  </w:r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i</w:t>
                                  </w:r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cally</w:t>
                                  </w:r>
                                  <w:proofErr w:type="spellEnd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by </w:t>
                                  </w:r>
                                  <w:proofErr w:type="spellStart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Specs</w:t>
                                  </w:r>
                                  <w:proofErr w:type="spellEnd"/>
                                  <w:r w:rsidRPr="00C01DF0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Manage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r,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without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impact on final </w:t>
                                  </w:r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XSD </w:t>
                                  </w:r>
                                  <w:proofErr w:type="spellStart"/>
                                  <w:r w:rsidR="005303C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>validity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3627542"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Callout: Down Arrow 2" o:spid="_x0000_s1026" type="#_x0000_t80" style="position:absolute;left:0;text-align:left;margin-left:190.45pt;margin-top:8.8pt;width:258.5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" adj="14035,9588,16200,10194" fillcolor="#f173d6" strokecolor="#1f3763 [1604]" strokeweight="1pt">
                      <v:textbox>
                        <w:txbxContent>
                          <w:p w14:paraId="2359B11B" w14:textId="3D9D3EB9" w:rsidR="00C01DF0" w:rsidRPr="00C01DF0" w:rsidRDefault="00C01DF0" w:rsidP="00C01D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  <w:proofErr w:type="spellStart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Th</w:t>
                            </w:r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os</w:t>
                            </w:r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e</w:t>
                            </w:r>
                            <w:proofErr w:type="spellEnd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proofErr w:type="spellStart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number</w:t>
                            </w:r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s</w:t>
                            </w:r>
                            <w:proofErr w:type="spellEnd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are</w:t>
                            </w:r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proofErr w:type="spellStart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given</w:t>
                            </w:r>
                            <w:proofErr w:type="spellEnd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proofErr w:type="spellStart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automat</w:t>
                            </w:r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i</w:t>
                            </w:r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cally</w:t>
                            </w:r>
                            <w:proofErr w:type="spellEnd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by </w:t>
                            </w:r>
                            <w:proofErr w:type="spellStart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Specs</w:t>
                            </w:r>
                            <w:proofErr w:type="spellEnd"/>
                            <w:r w:rsidRPr="00C01DF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Manage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r,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without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impact on final </w:t>
                            </w:r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XSD </w:t>
                            </w:r>
                            <w:proofErr w:type="spellStart"/>
                            <w:r w:rsidR="005303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>validity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2B1C"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  &lt;/</w:t>
            </w:r>
            <w:proofErr w:type="spellStart"/>
            <w:r w:rsidR="00792B1C"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="00792B1C"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3F9DC4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385026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0BA55D5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277B7E22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A1010C8" w14:textId="77777777" w:rsidR="00143EE9" w:rsidRDefault="00143EE9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47A2A934" w14:textId="37ECFF6F" w:rsidR="00792B1C" w:rsidRPr="00792B1C" w:rsidRDefault="00143EE9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11059BD9" w14:textId="77777777" w:rsidR="00143EE9" w:rsidRDefault="00143EE9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46421B56" w14:textId="6313BA7E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name="CustomsOfficeOfTransitDeclaredType</w:t>
            </w:r>
            <w:r w:rsidRPr="00C01DF0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03</w:t>
            </w:r>
            <w:r w:rsidR="00C01DF0" w:rsidRPr="00C01DF0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04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"&gt;</w:t>
            </w:r>
          </w:p>
          <w:p w14:paraId="711F9E3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65057400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1D4023E8" w14:textId="08B12A6B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&gt;Used by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6/91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lang w:val="en-IE"/>
              </w:rPr>
              <w:t xml:space="preserve"> </w:t>
            </w:r>
            <w:r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3/91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5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/91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messages: CC013C,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CC015C,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CC017C, CC029C, CD001C,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CD003C,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CD038C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CD115C,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CD165C&lt;/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0AE311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59DB623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3E614FC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363F6BA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name="CustomsOfficeOfExitForTransitDeclaredType02"&gt;</w:t>
            </w:r>
          </w:p>
          <w:p w14:paraId="3A129D85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731D0B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D207DFB" w14:textId="6D25DB01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&gt;Used by </w:t>
            </w:r>
            <w:r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14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/91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lang w:val="en-IE"/>
              </w:rPr>
              <w:t xml:space="preserve"> </w:t>
            </w:r>
            <w:r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11/91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10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/91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messages: CC013C, CC015C, CC017C, CC029C, CD001C,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CD003C,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CD010C, CD024C, 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dstrike/>
                <w:color w:val="FFFFFF" w:themeColor="background1"/>
                <w:sz w:val="16"/>
                <w:szCs w:val="16"/>
                <w:highlight w:val="magenta"/>
                <w:lang w:val="en-IE"/>
              </w:rPr>
              <w:t>CD038C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, CD050C, CD063C, </w:t>
            </w:r>
            <w:r w:rsidRPr="00792B1C">
              <w:rPr>
                <w:rFonts w:ascii="Courier New" w:hAnsi="Courier New" w:cs="Courier New"/>
                <w:b/>
                <w:bCs/>
                <w:iCs/>
                <w:strike/>
                <w:color w:val="FFFF00"/>
                <w:sz w:val="16"/>
                <w:szCs w:val="16"/>
                <w:highlight w:val="blue"/>
                <w:lang w:val="en-IE"/>
              </w:rPr>
              <w:t>CD115C, CD165C,</w:t>
            </w:r>
            <w:r w:rsidRPr="00792B1C">
              <w:rPr>
                <w:rFonts w:ascii="Courier New" w:hAnsi="Courier New" w:cs="Courier New"/>
                <w:iCs/>
                <w:color w:val="FF0000"/>
                <w:sz w:val="16"/>
                <w:szCs w:val="16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CD181C&lt;/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728DD1E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45BBB02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&gt;</w:t>
            </w:r>
          </w:p>
          <w:p w14:paraId="0EF714FE" w14:textId="77777777" w:rsidR="00143EE9" w:rsidRDefault="00143EE9" w:rsidP="00143EE9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65DB6207" w14:textId="2C4C8780" w:rsidR="00143EE9" w:rsidRPr="00792B1C" w:rsidRDefault="00143EE9" w:rsidP="00143EE9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4C621C4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6AE4255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lang w:val="en-IE"/>
              </w:rPr>
              <w:t xml:space="preserve">  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name="CustomsOfficeOfDestinationDeclaredType03"&gt;</w:t>
            </w:r>
          </w:p>
          <w:p w14:paraId="4D794802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40CC40A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76D83A66" w14:textId="4427A84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&gt;Used by </w:t>
            </w:r>
            <w:r w:rsidR="00AE638A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3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/91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4/91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messages: CD003C,</w:t>
            </w:r>
            <w:r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CD038C,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CD115C, CD165C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0455A0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5F9CC6C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C832F5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FBAFA88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name="referenceNumber" type="ReferenceNumberContentType05"&gt;</w:t>
            </w:r>
          </w:p>
          <w:p w14:paraId="732A37E0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5AE91F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0522D23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&lt;description value="Reference number" /&gt;</w:t>
            </w:r>
          </w:p>
          <w:p w14:paraId="23E6D91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codeList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code="CL141" type="business" name="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CustomsOffices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6A2292F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&lt;format value="an8" /&gt;</w:t>
            </w:r>
          </w:p>
          <w:p w14:paraId="4B6D824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&lt;optionality value="R" /&gt;</w:t>
            </w:r>
          </w:p>
          <w:p w14:paraId="432C72A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xsdBaseType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value="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CORefNumType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1B3750B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420C42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8125BD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35B40F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7ED8447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4F4BE2BE" w14:textId="77777777" w:rsidR="00143EE9" w:rsidRDefault="00143EE9" w:rsidP="00143EE9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</w:p>
          <w:p w14:paraId="1F388091" w14:textId="55A8FF02" w:rsidR="00143EE9" w:rsidRPr="00792B1C" w:rsidRDefault="00143EE9" w:rsidP="00143EE9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49C7189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</w:p>
          <w:p w14:paraId="76073BD5" w14:textId="72270DD0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name="CustomsOfficeOfTransitDeclaredType</w:t>
            </w:r>
            <w:r w:rsidRPr="00C01DF0">
              <w:rPr>
                <w:rFonts w:ascii="Courier New" w:hAnsi="Courier New" w:cs="Courier New"/>
                <w:b/>
                <w:bCs/>
                <w:iCs/>
                <w:dstrike/>
                <w:color w:val="FFFF00"/>
                <w:sz w:val="16"/>
                <w:szCs w:val="16"/>
                <w:highlight w:val="magenta"/>
                <w:lang w:val="en-IE"/>
              </w:rPr>
              <w:t>04</w:t>
            </w:r>
            <w:r w:rsidR="00C01DF0" w:rsidRPr="00C01DF0">
              <w:rPr>
                <w:rFonts w:ascii="Courier New" w:hAnsi="Courier New" w:cs="Courier New"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02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"&gt;</w:t>
            </w:r>
          </w:p>
          <w:p w14:paraId="0E8F5890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C453B4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770081D0" w14:textId="65854151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&gt;Used by </w:t>
            </w:r>
            <w:r w:rsidR="00AE638A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3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/91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4/91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messages: CD003C,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CD038C,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CD115C, CD165C&lt;/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980F30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2F87E75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2180E5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4FEB1684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lastRenderedPageBreak/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sequenceNumber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type="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SequenceNumberContentType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"&gt;</w:t>
            </w:r>
          </w:p>
          <w:p w14:paraId="08CBA9E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08420EF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944B97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&lt;description value="Sequence number" /&gt;</w:t>
            </w:r>
          </w:p>
          <w:p w14:paraId="0C8D3DF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&lt;format value="n..5" /&gt;</w:t>
            </w:r>
          </w:p>
          <w:p w14:paraId="218E033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&lt;optionality value="R" /&gt;</w:t>
            </w:r>
          </w:p>
          <w:p w14:paraId="601F404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9F2E7E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6B81EA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407DB9C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name="referenceNumber" type="ReferenceNumberContentType05"&gt;</w:t>
            </w:r>
          </w:p>
          <w:p w14:paraId="324DB6F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A7175E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DC5EE8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&lt;description value="Reference number" /&gt;</w:t>
            </w:r>
          </w:p>
          <w:p w14:paraId="4D5C53F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codeList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code="CL141" type="business" name="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CustomsOffices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6A0DD09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&lt;format value="an8" /&gt;</w:t>
            </w:r>
          </w:p>
          <w:p w14:paraId="2F07407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&lt;optionality value="R" /&gt;</w:t>
            </w:r>
          </w:p>
          <w:p w14:paraId="4440DD63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xsdBaseType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value="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CORefNumType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0779F5B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CD4EDC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FB4071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78812F4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0F00D2C1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DA1DCB4" w14:textId="2D4665E5" w:rsid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</w:p>
          <w:p w14:paraId="5ACDB78F" w14:textId="77777777" w:rsidR="00143EE9" w:rsidRPr="00792B1C" w:rsidRDefault="00143EE9" w:rsidP="00143EE9">
            <w:pPr>
              <w:ind w:left="720"/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</w:pPr>
            <w:r>
              <w:rPr>
                <w:rFonts w:ascii="Courier New" w:hAnsi="Courier New" w:cs="Courier New"/>
                <w:iCs/>
                <w:sz w:val="16"/>
                <w:szCs w:val="16"/>
                <w:lang w:val="en-IE"/>
              </w:rPr>
              <w:t>(…)</w:t>
            </w:r>
          </w:p>
          <w:p w14:paraId="4651E845" w14:textId="77777777" w:rsidR="00143EE9" w:rsidRPr="00792B1C" w:rsidRDefault="00143EE9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</w:p>
          <w:p w14:paraId="359CADC6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name="CustomsOfficeOfExitForTransitDeclaredType03"&gt;</w:t>
            </w:r>
          </w:p>
          <w:p w14:paraId="56C34A3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D03E0A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8CF1082" w14:textId="5D25DB2F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&gt;Used by </w:t>
            </w:r>
            <w:r w:rsidR="00AE638A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3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/91</w:t>
            </w:r>
            <w:r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4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>/91</w:t>
            </w:r>
            <w:r w:rsidR="00563E63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messages: CD003C,</w:t>
            </w:r>
            <w:r w:rsidR="00563E63" w:rsidRPr="00563E63">
              <w:rPr>
                <w:rFonts w:ascii="Courier New" w:hAnsi="Courier New" w:cs="Courier New"/>
                <w:b/>
                <w:bCs/>
                <w:iCs/>
                <w:color w:val="FFFFFF" w:themeColor="background1"/>
                <w:sz w:val="16"/>
                <w:szCs w:val="16"/>
                <w:highlight w:val="magenta"/>
                <w:lang w:val="en-IE"/>
              </w:rPr>
              <w:t xml:space="preserve"> CD038C,</w:t>
            </w: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CD115C, CD165C&lt;/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usedBy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7AB925E3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BEF6D6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B45C119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5E0D8F08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sequenceNumber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type="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SequenceNumberContentType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"&gt;</w:t>
            </w:r>
          </w:p>
          <w:p w14:paraId="4935138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43AF1E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45F8FFA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&lt;description value="Sequence number" /&gt;</w:t>
            </w:r>
          </w:p>
          <w:p w14:paraId="512327D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&lt;format value="n..5" /&gt;</w:t>
            </w:r>
          </w:p>
          <w:p w14:paraId="4CBD0C0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&lt;optionality value="R" /&gt;</w:t>
            </w:r>
          </w:p>
          <w:p w14:paraId="0B83FC22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16C5AA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14DF6CC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5A5CBE2C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name="referenceNumber" type="ReferenceNumberContentType05"&gt;</w:t>
            </w:r>
          </w:p>
          <w:p w14:paraId="32F87A72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017E46CD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646EE2B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&lt;description value="Reference number" /&gt;</w:t>
            </w:r>
          </w:p>
          <w:p w14:paraId="0CFC61D3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codeList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code="CL141" type="business" name="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Customsoffices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49418457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&lt;format value="an8" /&gt;</w:t>
            </w:r>
          </w:p>
          <w:p w14:paraId="717EC948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&lt;optionality value="R" /&gt;</w:t>
            </w:r>
          </w:p>
          <w:p w14:paraId="27FCBA88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  &lt;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xsdBaseType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value="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CORefNumType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" /&gt;</w:t>
            </w:r>
          </w:p>
          <w:p w14:paraId="258CB220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xs:documentation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19A2A60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xs:annotation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25879EB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xs:element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074A0C6F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xs:sequence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3ECBAC8E" w14:textId="77777777" w:rsidR="00792B1C" w:rsidRPr="00792B1C" w:rsidRDefault="00792B1C" w:rsidP="00792B1C">
            <w:pPr>
              <w:ind w:left="720"/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lang w:val="en-IE"/>
              </w:rPr>
            </w:pPr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 xml:space="preserve">  &lt;/</w:t>
            </w:r>
            <w:proofErr w:type="spellStart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xs:complexType</w:t>
            </w:r>
            <w:proofErr w:type="spellEnd"/>
            <w:r w:rsidRPr="00792B1C">
              <w:rPr>
                <w:rFonts w:ascii="Courier New" w:hAnsi="Courier New" w:cs="Courier New"/>
                <w:b/>
                <w:bCs/>
                <w:iCs/>
                <w:color w:val="FFFF00"/>
                <w:sz w:val="16"/>
                <w:szCs w:val="16"/>
                <w:highlight w:val="blue"/>
                <w:lang w:val="en-IE"/>
              </w:rPr>
              <w:t>&gt;</w:t>
            </w:r>
          </w:p>
          <w:p w14:paraId="26A7A033" w14:textId="77777777" w:rsidR="00792B1C" w:rsidRPr="00792B1C" w:rsidRDefault="00792B1C" w:rsidP="00792B1C">
            <w:pPr>
              <w:rPr>
                <w:rFonts w:asciiTheme="minorHAnsi" w:hAnsiTheme="minorHAnsi" w:cs="Arial"/>
                <w:iCs/>
                <w:sz w:val="22"/>
                <w:szCs w:val="22"/>
                <w:lang w:val="en-IE"/>
              </w:rPr>
            </w:pPr>
          </w:p>
          <w:p w14:paraId="07B98B7D" w14:textId="77777777" w:rsidR="00792B1C" w:rsidRDefault="00792B1C" w:rsidP="00792B1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05DDAED6" w14:textId="77777777" w:rsidR="00792B1C" w:rsidRDefault="00792B1C" w:rsidP="006C703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1C3394F" w14:textId="77777777" w:rsidR="00196F99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7A562D" w14:textId="32FDB5F7" w:rsidR="00196F99" w:rsidRPr="00225C35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22"/>
                <w:szCs w:val="22"/>
                <w:lang w:val="en-IE"/>
              </w:rPr>
            </w:pPr>
            <w:r w:rsidRPr="00225C35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This RFC-Proposal </w:t>
            </w:r>
            <w:r w:rsidR="007E324B" w:rsidRPr="00225C35">
              <w:rPr>
                <w:rFonts w:asciiTheme="minorHAnsi" w:hAnsiTheme="minorHAnsi" w:cs="Arial"/>
                <w:sz w:val="22"/>
                <w:szCs w:val="22"/>
              </w:rPr>
              <w:t xml:space="preserve">shall have a positive impact on operations </w:t>
            </w:r>
            <w:r w:rsidRPr="00225C35">
              <w:rPr>
                <w:rFonts w:asciiTheme="minorHAnsi" w:hAnsiTheme="minorHAnsi" w:cs="Arial"/>
                <w:sz w:val="22"/>
                <w:szCs w:val="22"/>
              </w:rPr>
              <w:t xml:space="preserve">and therefore </w:t>
            </w:r>
            <w:r w:rsidR="00B818EE" w:rsidRPr="00225C35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Pr="00225C35">
              <w:rPr>
                <w:rFonts w:asciiTheme="minorHAnsi" w:hAnsiTheme="minorHAnsi" w:cs="Arial"/>
                <w:sz w:val="22"/>
                <w:szCs w:val="22"/>
              </w:rPr>
              <w:t xml:space="preserve"> be deployed </w:t>
            </w:r>
            <w:r w:rsidR="00B82109" w:rsidRPr="00225C35">
              <w:rPr>
                <w:rFonts w:asciiTheme="minorHAnsi" w:hAnsiTheme="minorHAnsi" w:cs="Arial"/>
                <w:sz w:val="22"/>
                <w:szCs w:val="22"/>
              </w:rPr>
              <w:t>as soon as possible</w:t>
            </w:r>
            <w:r w:rsidR="007E324B" w:rsidRPr="00225C35">
              <w:rPr>
                <w:rFonts w:asciiTheme="minorHAnsi" w:hAnsiTheme="minorHAnsi" w:cs="Arial"/>
                <w:sz w:val="22"/>
                <w:szCs w:val="22"/>
              </w:rPr>
              <w:t xml:space="preserve">, in a flexible way (i.e. not a big-bang change) </w:t>
            </w:r>
          </w:p>
          <w:p w14:paraId="5989AD99" w14:textId="77777777" w:rsidR="00196F99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DC06204" w14:textId="77777777" w:rsidR="007E324B" w:rsidRPr="00CC6F7B" w:rsidRDefault="007E324B" w:rsidP="007E32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non-implementation:</w:t>
            </w:r>
            <w:r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D720A25" w14:textId="58200A6C" w:rsidR="00196F99" w:rsidRPr="00380D2A" w:rsidRDefault="007E324B" w:rsidP="00E22D5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Some movements could be blocked due to </w:t>
            </w:r>
            <w:r w:rsidR="007A502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rejection based on strict codelists</w:t>
            </w:r>
            <w:r w:rsidR="008C31D1">
              <w:rPr>
                <w:rFonts w:asciiTheme="minorHAnsi" w:hAnsiTheme="minorHAnsi" w:cstheme="minorHAnsi"/>
                <w:sz w:val="22"/>
                <w:szCs w:val="22"/>
              </w:rPr>
              <w:t xml:space="preserve"> in those response messages, with extra workload for the National Helpdesks.</w:t>
            </w:r>
          </w:p>
          <w:p w14:paraId="2AFC0A6E" w14:textId="603CBE7A" w:rsidR="00196F99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5644815" w14:textId="77777777" w:rsidR="008C31D1" w:rsidRPr="00483BA3" w:rsidRDefault="008C31D1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5FB8394" w14:textId="3434E880" w:rsidR="005D65BF" w:rsidRPr="006E0993" w:rsidRDefault="005D65BF" w:rsidP="005D65B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As soon </w:t>
            </w:r>
            <w:r w:rsidRPr="007A502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as possible </w:t>
            </w:r>
            <w:r w:rsidR="007A5023" w:rsidRPr="007A502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(flexible)</w:t>
            </w:r>
          </w:p>
          <w:p w14:paraId="2CF3BB14" w14:textId="031AF226" w:rsidR="005D65BF" w:rsidRPr="006E0993" w:rsidRDefault="005D65BF" w:rsidP="005D65B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15.01.2023</w:t>
            </w:r>
            <w:r w:rsidR="00007EA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7EA8" w:rsidRPr="00007EA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(To be confirmed)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D5CC0D7" w14:textId="48D393B1" w:rsidR="005D65BF" w:rsidRDefault="005D65BF" w:rsidP="005D65B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2</w:t>
            </w:r>
            <w:r w:rsidR="007A502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1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.12.2022</w:t>
            </w:r>
          </w:p>
          <w:p w14:paraId="02678DFB" w14:textId="77777777" w:rsidR="00196F99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9BE8CCE" w14:textId="77777777" w:rsidR="00196F99" w:rsidRDefault="00196F99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Impacted messages:</w:t>
            </w:r>
          </w:p>
          <w:p w14:paraId="0B8F7E91" w14:textId="06A29CC1" w:rsidR="00196F99" w:rsidRPr="00AA6514" w:rsidRDefault="00950413" w:rsidP="00BF1BE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NCTS-P5: </w:t>
            </w:r>
            <w:r w:rsidR="00196F99" w:rsidRPr="00EF4D77">
              <w:rPr>
                <w:rFonts w:asciiTheme="minorHAnsi" w:hAnsiTheme="minorHAnsi" w:cstheme="minorHAnsi"/>
                <w:sz w:val="22"/>
                <w:szCs w:val="22"/>
              </w:rPr>
              <w:t>CD003C</w:t>
            </w:r>
            <w:r w:rsidR="00EF4D77" w:rsidRPr="00EF4D77">
              <w:rPr>
                <w:rFonts w:asciiTheme="minorHAnsi" w:hAnsiTheme="minorHAnsi" w:cstheme="minorHAnsi"/>
                <w:sz w:val="22"/>
                <w:szCs w:val="22"/>
              </w:rPr>
              <w:t>, CD115C</w:t>
            </w:r>
            <w:r w:rsidR="00EF4D7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F4D77" w:rsidRPr="00A91A80">
              <w:rPr>
                <w:rFonts w:asciiTheme="minorHAnsi" w:hAnsiTheme="minorHAnsi" w:cstheme="minorHAnsi"/>
                <w:sz w:val="22"/>
                <w:szCs w:val="22"/>
              </w:rPr>
              <w:t>CD038C</w:t>
            </w:r>
            <w:r w:rsidR="00EF4D7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E638A" w:rsidRPr="00AE638A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CD059C,</w:t>
            </w:r>
            <w:r w:rsidR="00AE6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F4D77" w:rsidRPr="00EF4D77">
              <w:rPr>
                <w:rFonts w:asciiTheme="minorHAnsi" w:hAnsiTheme="minorHAnsi" w:cstheme="minorHAnsi"/>
                <w:sz w:val="22"/>
                <w:szCs w:val="22"/>
              </w:rPr>
              <w:t>CD165C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CD142C, CD143C</w:t>
            </w:r>
            <w:r w:rsidR="00225C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2935C79" w14:textId="3D432BED" w:rsidR="00950413" w:rsidRPr="00950413" w:rsidRDefault="0095041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NCTS-P6: </w:t>
            </w:r>
            <w:r w:rsidRPr="00EF4D77">
              <w:rPr>
                <w:rFonts w:asciiTheme="minorHAnsi" w:hAnsiTheme="minorHAnsi" w:cstheme="minorHAnsi"/>
                <w:sz w:val="22"/>
                <w:szCs w:val="22"/>
              </w:rPr>
              <w:t>CD003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F4D77">
              <w:rPr>
                <w:rFonts w:asciiTheme="minorHAnsi" w:hAnsiTheme="minorHAnsi" w:cstheme="minorHAnsi"/>
                <w:sz w:val="22"/>
                <w:szCs w:val="22"/>
              </w:rPr>
              <w:t>, CD115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D, </w:t>
            </w:r>
            <w:r w:rsidRPr="00A91A80">
              <w:rPr>
                <w:rFonts w:asciiTheme="minorHAnsi" w:hAnsiTheme="minorHAnsi" w:cstheme="minorHAnsi"/>
                <w:sz w:val="22"/>
                <w:szCs w:val="22"/>
              </w:rPr>
              <w:t>CD038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D, </w:t>
            </w:r>
            <w:r w:rsidR="00AE638A" w:rsidRPr="00AE638A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CD059C,</w:t>
            </w:r>
            <w:r w:rsidR="00AE6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4D77">
              <w:rPr>
                <w:rFonts w:asciiTheme="minorHAnsi" w:hAnsiTheme="minorHAnsi" w:cstheme="minorHAnsi"/>
                <w:sz w:val="22"/>
                <w:szCs w:val="22"/>
              </w:rPr>
              <w:t>CD165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D, CD142D, CD143D.</w:t>
            </w:r>
          </w:p>
          <w:p w14:paraId="4B23C93A" w14:textId="77777777" w:rsidR="002D3ECF" w:rsidRDefault="002D3ECF" w:rsidP="002D3ECF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1492B062" w14:textId="77777777" w:rsidR="002D3ECF" w:rsidRPr="00AE06CE" w:rsidRDefault="002D3ECF" w:rsidP="002D3ECF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1902E90F" w14:textId="51D754AC" w:rsidR="00196F99" w:rsidRPr="00380D2A" w:rsidRDefault="00225C35" w:rsidP="00B818E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G0203, G0204.</w:t>
            </w:r>
          </w:p>
          <w:p w14:paraId="1FB39874" w14:textId="12F5618E" w:rsidR="00196F99" w:rsidRDefault="00196F99" w:rsidP="00E22D5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EC4FDD" w14:textId="55B7C195" w:rsidR="00196F99" w:rsidRPr="00380D2A" w:rsidRDefault="00196F9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263624A0" w14:textId="1197B1FC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CSE-v60.4.0: </w:t>
            </w: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0627D370" w14:textId="5164582E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DDNTA-5.15.0-v1.00 (</w:t>
            </w:r>
            <w:r w:rsidR="00095E70" w:rsidRPr="002D3ECF">
              <w:rPr>
                <w:rFonts w:asciiTheme="minorHAnsi" w:hAnsiTheme="minorHAnsi" w:cs="Arial"/>
                <w:b/>
                <w:sz w:val="22"/>
                <w:szCs w:val="22"/>
              </w:rPr>
              <w:t>Appendi</w:t>
            </w:r>
            <w:r w:rsidR="007B7F4A">
              <w:rPr>
                <w:rFonts w:asciiTheme="minorHAnsi" w:hAnsiTheme="minorHAnsi" w:cs="Arial"/>
                <w:b/>
                <w:sz w:val="22"/>
                <w:szCs w:val="22"/>
              </w:rPr>
              <w:t>ces</w:t>
            </w:r>
            <w:r w:rsidR="00095E70" w:rsidRPr="002D3EC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A5023">
              <w:rPr>
                <w:rFonts w:asciiTheme="minorHAnsi" w:hAnsiTheme="minorHAnsi" w:cs="Arial"/>
                <w:b/>
              </w:rPr>
              <w:t>‘</w:t>
            </w:r>
            <w:r w:rsidR="007B7F4A">
              <w:rPr>
                <w:rFonts w:asciiTheme="minorHAnsi" w:hAnsiTheme="minorHAnsi" w:cs="Arial"/>
                <w:b/>
              </w:rPr>
              <w:t>K’</w:t>
            </w:r>
            <w:r w:rsidR="00AC679B">
              <w:rPr>
                <w:rFonts w:asciiTheme="minorHAnsi" w:hAnsiTheme="minorHAnsi" w:cs="Arial"/>
                <w:b/>
              </w:rPr>
              <w:t>,</w:t>
            </w:r>
            <w:r w:rsidR="007B7F4A">
              <w:rPr>
                <w:rFonts w:asciiTheme="minorHAnsi" w:hAnsiTheme="minorHAnsi" w:cs="Arial"/>
                <w:b/>
              </w:rPr>
              <w:t xml:space="preserve"> ‘</w:t>
            </w:r>
            <w:r w:rsidR="00095E70" w:rsidRPr="002D3ECF">
              <w:rPr>
                <w:rFonts w:asciiTheme="minorHAnsi" w:hAnsiTheme="minorHAnsi" w:cs="Arial"/>
                <w:b/>
                <w:sz w:val="22"/>
                <w:szCs w:val="22"/>
              </w:rPr>
              <w:t>Q2</w:t>
            </w:r>
            <w:r w:rsidR="007A5023">
              <w:rPr>
                <w:rFonts w:asciiTheme="minorHAnsi" w:hAnsiTheme="minorHAnsi" w:cs="Arial"/>
                <w:b/>
                <w:sz w:val="22"/>
                <w:szCs w:val="22"/>
              </w:rPr>
              <w:t>’</w:t>
            </w:r>
            <w:r w:rsidR="00AC679B">
              <w:rPr>
                <w:rFonts w:asciiTheme="minorHAnsi" w:hAnsiTheme="minorHAnsi" w:cs="Arial"/>
                <w:b/>
                <w:sz w:val="22"/>
                <w:szCs w:val="22"/>
              </w:rPr>
              <w:t xml:space="preserve"> and </w:t>
            </w:r>
            <w:r w:rsidR="00AC679B" w:rsidRPr="00E556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AC679B" w:rsidRPr="00E556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Q2_R_C’</w:t>
            </w: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40E723D6" w14:textId="16F267E9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7E56B2C3" w14:textId="7DBB5680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5F14E3DD" w14:textId="6C890F69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3F768D65" w14:textId="61213112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DMP Package-v5.7.0-v1.00: </w:t>
            </w:r>
            <w:r w:rsidR="00A6404D"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GB"/>
              </w:rPr>
              <w:t>.</w:t>
            </w:r>
          </w:p>
          <w:p w14:paraId="1144C046" w14:textId="77777777" w:rsidR="002C5C5E" w:rsidRPr="002D3ECF" w:rsidRDefault="002C5C5E" w:rsidP="0045093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21B3C0D" w14:textId="21209D50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CTS-5.7.1-v1.00: No.</w:t>
            </w:r>
          </w:p>
          <w:p w14:paraId="6191E734" w14:textId="77777777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color w:val="808080" w:themeColor="background1" w:themeShade="80"/>
                <w:lang w:val="en-GB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  <w:r w:rsidRPr="002D3ECF">
              <w:rPr>
                <w:rStyle w:val="normaltextrun"/>
                <w:color w:val="808080" w:themeColor="background1" w:themeShade="80"/>
                <w:lang w:val="en-GB"/>
              </w:rPr>
              <w:t> </w:t>
            </w:r>
          </w:p>
          <w:p w14:paraId="355F9427" w14:textId="0393B8CA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color w:val="808080" w:themeColor="background1" w:themeShade="80"/>
                <w:lang w:val="en-GB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2EC362FA" w14:textId="5524BF40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lang w:val="en-GB"/>
              </w:rPr>
            </w:pP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="00A6404D"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18B8DD40" w14:textId="6A8544B8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lang w:val="en-GB"/>
              </w:rPr>
            </w:pP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CRP-5.7.</w:t>
            </w:r>
            <w:r w:rsidR="00C8073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4</w:t>
            </w:r>
            <w:r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-v1.00</w:t>
            </w:r>
            <w:r w:rsidR="002D3ECF"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2D3ECF"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2D3ECF"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070C9E38" w14:textId="7B2CECEB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color w:val="808080" w:themeColor="background1" w:themeShade="80"/>
                <w:lang w:val="en-GB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0589E81D" w14:textId="77777777" w:rsidR="00B818EE" w:rsidRPr="002D3ECF" w:rsidRDefault="00B818EE" w:rsidP="00450930">
            <w:pPr>
              <w:pStyle w:val="paragraph"/>
              <w:spacing w:before="0" w:beforeAutospacing="0" w:after="0" w:afterAutospacing="0"/>
              <w:ind w:left="360" w:hanging="360"/>
              <w:textAlignment w:val="baseline"/>
              <w:rPr>
                <w:rStyle w:val="normaltextrun"/>
                <w:color w:val="808080" w:themeColor="background1" w:themeShade="80"/>
                <w:lang w:val="en-GB"/>
              </w:rPr>
            </w:pPr>
          </w:p>
          <w:p w14:paraId="34551BFC" w14:textId="742EAAFC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2D3ECF">
              <w:rPr>
                <w:rStyle w:val="scxw63299732"/>
                <w:color w:val="808080" w:themeColor="background1" w:themeShade="80"/>
              </w:rPr>
              <w:t> </w:t>
            </w:r>
            <w:r w:rsidRPr="002D3ECF">
              <w:rPr>
                <w:color w:val="808080" w:themeColor="background1" w:themeShade="80"/>
              </w:rPr>
              <w:br/>
            </w:r>
          </w:p>
          <w:p w14:paraId="401F6F15" w14:textId="77777777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2D3ECF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10F55EFC" w14:textId="096EED93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scxw63299732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2D3ECF">
              <w:rPr>
                <w:rStyle w:val="scxw63299732"/>
                <w:color w:val="808080" w:themeColor="background1" w:themeShade="80"/>
              </w:rPr>
              <w:t> </w:t>
            </w:r>
          </w:p>
          <w:p w14:paraId="7F9CD4D9" w14:textId="77777777" w:rsidR="00B818EE" w:rsidRPr="002D3ECF" w:rsidRDefault="00B818EE" w:rsidP="0045093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7037412F" w14:textId="1BE53557" w:rsidR="00B818EE" w:rsidRPr="002D3ECF" w:rsidRDefault="00B818EE" w:rsidP="0045093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2D3ECF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  <w:r w:rsidRPr="002D3ECF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433C117D" w14:textId="77777777" w:rsidR="00B818EE" w:rsidRPr="00BF1BE8" w:rsidRDefault="00B818EE" w:rsidP="00BF1BE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45CD9D67" w14:textId="782B80AD" w:rsidR="001D3A23" w:rsidRPr="00070B22" w:rsidRDefault="001D3A23" w:rsidP="001D3A2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70B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NCTS-P6:</w:t>
            </w:r>
          </w:p>
          <w:p w14:paraId="7C1C44C4" w14:textId="62355BA0" w:rsidR="001D3A23" w:rsidRPr="00070B22" w:rsidRDefault="001D3A23" w:rsidP="00A10DD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70" w:hanging="27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70B2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CSE-v60.4.0: </w:t>
            </w:r>
            <w:r w:rsidRPr="00BF1BE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638716ED" w14:textId="72084971" w:rsidR="001D3A23" w:rsidRPr="00070B22" w:rsidRDefault="001D3A23" w:rsidP="00A10DD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70" w:hanging="27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70B2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DDNTA-6.2.0-v1.00 (</w:t>
            </w:r>
            <w:r w:rsidR="00AC679B" w:rsidRPr="002D3ECF">
              <w:rPr>
                <w:rFonts w:asciiTheme="minorHAnsi" w:hAnsiTheme="minorHAnsi" w:cs="Arial"/>
                <w:b/>
                <w:sz w:val="22"/>
                <w:szCs w:val="22"/>
              </w:rPr>
              <w:t>Appendi</w:t>
            </w:r>
            <w:r w:rsidR="00AC679B">
              <w:rPr>
                <w:rFonts w:asciiTheme="minorHAnsi" w:hAnsiTheme="minorHAnsi" w:cs="Arial"/>
                <w:b/>
                <w:sz w:val="22"/>
                <w:szCs w:val="22"/>
              </w:rPr>
              <w:t>ces</w:t>
            </w:r>
            <w:r w:rsidR="00AC679B" w:rsidRPr="002D3EC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C679B">
              <w:rPr>
                <w:rFonts w:asciiTheme="minorHAnsi" w:hAnsiTheme="minorHAnsi" w:cs="Arial"/>
                <w:b/>
              </w:rPr>
              <w:t>‘K’, ‘</w:t>
            </w:r>
            <w:r w:rsidR="00AC679B" w:rsidRPr="002D3ECF">
              <w:rPr>
                <w:rFonts w:asciiTheme="minorHAnsi" w:hAnsiTheme="minorHAnsi" w:cs="Arial"/>
                <w:b/>
                <w:sz w:val="22"/>
                <w:szCs w:val="22"/>
              </w:rPr>
              <w:t>Q2</w:t>
            </w:r>
            <w:r w:rsidR="00AC679B">
              <w:rPr>
                <w:rFonts w:asciiTheme="minorHAnsi" w:hAnsiTheme="minorHAnsi" w:cs="Arial"/>
                <w:b/>
                <w:sz w:val="22"/>
                <w:szCs w:val="22"/>
              </w:rPr>
              <w:t xml:space="preserve">’ and </w:t>
            </w:r>
            <w:r w:rsidR="00AC679B" w:rsidRPr="00E556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AC679B" w:rsidRPr="00E556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Q2_R_C’</w:t>
            </w:r>
            <w:r w:rsidR="007A5023" w:rsidRPr="002D3EC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BF1BE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A502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50876886" w14:textId="35F749AE" w:rsidR="001D3A23" w:rsidRPr="00F96469" w:rsidRDefault="001D3A23" w:rsidP="00A10DD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70" w:hanging="27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F96469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75C1C221" w14:textId="02472544" w:rsidR="001D3A23" w:rsidRPr="00F96469" w:rsidRDefault="001D3A23" w:rsidP="00A10DD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70" w:hanging="27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F96469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DDCOM-21</w:t>
            </w:r>
            <w:r w:rsidR="00AC679B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F96469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3.0-v1.00: No.</w:t>
            </w:r>
          </w:p>
          <w:p w14:paraId="254169F2" w14:textId="77777777" w:rsidR="001D3A23" w:rsidRPr="00F96469" w:rsidRDefault="001D3A23" w:rsidP="00A10DDC">
            <w:pPr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  <w:lang w:val="en-US"/>
              </w:rPr>
            </w:pPr>
          </w:p>
          <w:p w14:paraId="082D78E6" w14:textId="6AD27977" w:rsidR="00095E70" w:rsidRPr="002C5C5E" w:rsidRDefault="001D3A23" w:rsidP="00A10DDC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70" w:hanging="270"/>
              <w:textAlignment w:val="baseline"/>
            </w:pPr>
            <w:r w:rsidRPr="00095E70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Functional Specifications NCTS-P6 (FSS/BPM): 7.10.0: No</w:t>
            </w:r>
            <w:r w:rsidR="007A5023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.</w:t>
            </w:r>
          </w:p>
          <w:p w14:paraId="20D48866" w14:textId="483039EC" w:rsidR="00196F99" w:rsidRPr="0008661E" w:rsidRDefault="00196F99" w:rsidP="00BF1BE8">
            <w:p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44246B9" w14:textId="77777777" w:rsidR="00196F99" w:rsidRPr="00A41143" w:rsidRDefault="00196F99" w:rsidP="00196F99">
      <w:pPr>
        <w:rPr>
          <w:rFonts w:asciiTheme="minorHAnsi" w:hAnsiTheme="minorHAnsi" w:cs="Arial"/>
        </w:rPr>
      </w:pPr>
    </w:p>
    <w:p w14:paraId="3D9FF25C" w14:textId="77777777" w:rsidR="00196F99" w:rsidRPr="00380D2A" w:rsidRDefault="00196F99" w:rsidP="00196F9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196F99" w:rsidRPr="006B1220" w14:paraId="5DE5ECCC" w14:textId="77777777" w:rsidTr="00E22D59">
        <w:trPr>
          <w:trHeight w:val="403"/>
        </w:trPr>
        <w:tc>
          <w:tcPr>
            <w:tcW w:w="2802" w:type="dxa"/>
          </w:tcPr>
          <w:p w14:paraId="3C219461" w14:textId="77777777" w:rsidR="00196F99" w:rsidRDefault="00196F99" w:rsidP="00E22D59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5.15.0-v1.00</w:t>
            </w:r>
          </w:p>
          <w:p w14:paraId="780770F2" w14:textId="59DFE01C" w:rsidR="00DE682C" w:rsidRDefault="00DE682C" w:rsidP="00DE682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and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6.2.0-v1.00</w:t>
            </w:r>
          </w:p>
          <w:p w14:paraId="6F4628B9" w14:textId="5084F77D" w:rsidR="00DE682C" w:rsidRPr="006B1220" w:rsidRDefault="00DE682C" w:rsidP="00DE682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71953917" w14:textId="313A3378" w:rsidR="00196F99" w:rsidRPr="002C5C5E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DE682C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682C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DE682C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4BC192D" w14:textId="77777777" w:rsidR="00196F99" w:rsidRPr="002C5C5E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C5C5E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96F99" w:rsidRPr="002C5C5E" w14:paraId="10A8A405" w14:textId="77777777" w:rsidTr="00E22D5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E8387" w14:textId="42F3BCB0" w:rsidR="00196F99" w:rsidRPr="002C5C5E" w:rsidRDefault="00DE682C" w:rsidP="00E22D59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2D3E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Appendi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ces</w:t>
                  </w:r>
                  <w:r w:rsidRPr="002D3E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095E7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generated by SpecsManager.</w:t>
                  </w:r>
                </w:p>
              </w:tc>
            </w:tr>
          </w:tbl>
          <w:p w14:paraId="30A8FC5B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96F99" w:rsidRPr="006B1220" w14:paraId="464FFA45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BB91" w14:textId="77777777" w:rsidR="00DE682C" w:rsidRDefault="00196F99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 v</w:t>
            </w:r>
            <w:r w:rsidR="00A6404D">
              <w:rPr>
                <w:rFonts w:asciiTheme="minorHAnsi" w:hAnsiTheme="minorHAnsi" w:cs="Arial"/>
                <w:b/>
                <w:sz w:val="22"/>
                <w:szCs w:val="22"/>
              </w:rPr>
              <w:t>51.8.0</w:t>
            </w:r>
            <w:r w:rsidR="00DE682C">
              <w:rPr>
                <w:rFonts w:asciiTheme="minorHAnsi" w:hAnsiTheme="minorHAnsi" w:cs="Arial"/>
                <w:b/>
                <w:sz w:val="22"/>
                <w:szCs w:val="22"/>
              </w:rPr>
              <w:t xml:space="preserve"> and </w:t>
            </w:r>
          </w:p>
          <w:p w14:paraId="2288F99C" w14:textId="120489D0" w:rsidR="00196F99" w:rsidRPr="006B1220" w:rsidRDefault="00DE682C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CSE- v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60.4.0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A205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A409D8A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196F99" w:rsidRPr="002C5C5E" w14:paraId="25F15C67" w14:textId="77777777" w:rsidTr="00E22D5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89D8E" w14:textId="5EAAAE03" w:rsidR="00196F99" w:rsidRPr="002C5C5E" w:rsidRDefault="00196F99" w:rsidP="00E22D59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BF1BE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Codelist replacement</w:t>
                  </w:r>
                  <w:r w:rsidR="00DE68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, </w:t>
                  </w:r>
                  <w:r w:rsidR="00AC679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Guideline correction and addition </w:t>
                  </w:r>
                  <w:r w:rsidR="00DE68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per section 3 above.</w:t>
                  </w:r>
                </w:p>
              </w:tc>
            </w:tr>
          </w:tbl>
          <w:p w14:paraId="3772B329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96F99" w:rsidRPr="006B1220" w14:paraId="6DEA3076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02C2" w14:textId="7072A92A" w:rsidR="00196F99" w:rsidRPr="006B1220" w:rsidRDefault="00196F99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Package-v5.7.0</w:t>
            </w:r>
            <w:r w:rsidR="00DE682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E0296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9037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B904940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96F99" w:rsidRPr="002C5C5E" w14:paraId="1651575E" w14:textId="77777777" w:rsidTr="00E22D5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6E9B9" w14:textId="68C31113" w:rsidR="00196F99" w:rsidRPr="002C5C5E" w:rsidRDefault="00212D96" w:rsidP="00E22D59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BF1BE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Codelist replacement</w:t>
                  </w:r>
                  <w:r w:rsidR="00DE68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in 4 messages and </w:t>
                  </w:r>
                  <w:r w:rsidR="004B53E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of </w:t>
                  </w:r>
                  <w:r w:rsidR="00DE68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XLS mapping file</w:t>
                  </w:r>
                  <w:r w:rsidR="004B53E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</w:t>
                  </w:r>
                  <w:r w:rsidR="00DE68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per section 3 above.</w:t>
                  </w:r>
                </w:p>
              </w:tc>
            </w:tr>
          </w:tbl>
          <w:p w14:paraId="4991800C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96F99" w:rsidRPr="006B1220" w14:paraId="5838D9F6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127B" w14:textId="0FA6915C" w:rsidR="00196F99" w:rsidRPr="006B1220" w:rsidRDefault="00196F99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TRP-5.1</w:t>
            </w:r>
            <w:r w:rsidR="00E0296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E0296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DD04" w14:textId="31E5A77B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A43102"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D7A9E40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96F99" w:rsidRPr="002C5C5E" w14:paraId="3EDEE49B" w14:textId="77777777" w:rsidTr="00E22D5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15AEC7" w14:textId="6EF4027D" w:rsidR="004B53ED" w:rsidRPr="00007EA8" w:rsidRDefault="00196F99" w:rsidP="00E22D59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BF1BE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</w:t>
                  </w:r>
                  <w:r w:rsidR="001D3A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Pr="002C5C5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CB48AC" w:rsidRP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A new CS/RD2 </w:t>
                  </w:r>
                  <w:r w:rsid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extract</w:t>
                  </w:r>
                  <w:r w:rsidR="00CB48AC" w:rsidRP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9A0F66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will</w:t>
                  </w:r>
                  <w:r w:rsid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CB48AC" w:rsidRP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be </w:t>
                  </w:r>
                  <w:r w:rsid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loaded</w:t>
                  </w:r>
                  <w:r w:rsidR="00CB48AC" w:rsidRPr="00CB48A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for the TRP reference data to be aligned with the latest CS/RD2 extract.</w:t>
                  </w:r>
                </w:p>
              </w:tc>
            </w:tr>
          </w:tbl>
          <w:p w14:paraId="07F4DFC2" w14:textId="77777777" w:rsidR="00196F99" w:rsidRPr="00BF1BE8" w:rsidRDefault="00196F9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91D8A" w:rsidRPr="006B1220" w14:paraId="5EFC32FE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4A5A" w14:textId="15AA3285" w:rsidR="00C91D8A" w:rsidRDefault="00C91D8A" w:rsidP="00C91D8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C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RP-5.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A0F6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FC91" w14:textId="77777777" w:rsidR="00C91D8A" w:rsidRPr="00BF1BE8" w:rsidRDefault="00C91D8A" w:rsidP="00C91D8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2B52502" w14:textId="77777777" w:rsidR="00C91D8A" w:rsidRPr="00BF1BE8" w:rsidRDefault="00C91D8A" w:rsidP="00C91D8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F1BE8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91D8A" w:rsidRPr="002C5C5E" w14:paraId="2E0959F5" w14:textId="77777777" w:rsidTr="008B1781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9B1DE" w14:textId="1C886381" w:rsidR="00C91D8A" w:rsidRPr="002C5C5E" w:rsidRDefault="004B53ED" w:rsidP="00C91D8A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</w:t>
                  </w:r>
                  <w:r w:rsidR="009878A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of CRP to take into account the </w:t>
                  </w:r>
                  <w:r w:rsidR="00007EA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different</w:t>
                  </w:r>
                  <w:r w:rsidR="009878A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codelists for the various messages.</w:t>
                  </w:r>
                  <w:r w:rsidR="009A0F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A0F66" w:rsidRPr="009A0F6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CL content automatically updated from CS/RD2.</w:t>
                  </w:r>
                </w:p>
              </w:tc>
            </w:tr>
          </w:tbl>
          <w:p w14:paraId="1E6D37A3" w14:textId="77777777" w:rsidR="00C91D8A" w:rsidRPr="00BF1BE8" w:rsidRDefault="00C91D8A" w:rsidP="00C91D8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80E8CF5" w14:textId="5F6054DB" w:rsidR="00196F99" w:rsidRDefault="00196F99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DA43685" w14:textId="6FCC4170" w:rsidR="00AA6514" w:rsidRDefault="00AA6514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9F75D94" w14:textId="71CD9BDA" w:rsidR="00AA6514" w:rsidRDefault="00AA6514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7E0F706" w14:textId="0C7192B3" w:rsidR="00AA6514" w:rsidRDefault="00AA6514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C1597B1" w14:textId="77777777" w:rsidR="00AA6514" w:rsidRDefault="00AA6514" w:rsidP="00196F9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1425DA3" w14:textId="77777777" w:rsidR="00196F99" w:rsidRPr="00A32D3E" w:rsidRDefault="00196F99" w:rsidP="00196F99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E682C" w:rsidRPr="006B1220" w14:paraId="56F2C515" w14:textId="77777777" w:rsidTr="008C31D1">
        <w:trPr>
          <w:trHeight w:val="1642"/>
        </w:trPr>
        <w:tc>
          <w:tcPr>
            <w:tcW w:w="9634" w:type="dxa"/>
          </w:tcPr>
          <w:p w14:paraId="58A982AA" w14:textId="33A9FE43" w:rsidR="00DE682C" w:rsidRDefault="00DE682C" w:rsidP="00E22D5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0380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303C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A068E1E" w14:textId="77777777" w:rsidR="00DE682C" w:rsidRDefault="00DE682C" w:rsidP="00E22D5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3"/>
            </w:tblGrid>
            <w:tr w:rsidR="00DE682C" w14:paraId="21979451" w14:textId="77777777" w:rsidTr="008C31D1">
              <w:trPr>
                <w:trHeight w:val="719"/>
              </w:trPr>
              <w:tc>
                <w:tcPr>
                  <w:tcW w:w="9383" w:type="dxa"/>
                </w:tcPr>
                <w:p w14:paraId="68871759" w14:textId="1EA03C92" w:rsidR="00DE682C" w:rsidRPr="00DE682C" w:rsidRDefault="00303800" w:rsidP="00E22D59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US"/>
                    </w:rPr>
                    <w:t>To be assessed by the National teams</w:t>
                  </w:r>
                  <w:r w:rsidR="00DE682C" w:rsidRPr="00DE682C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US"/>
                    </w:rPr>
                    <w:t>.</w:t>
                  </w:r>
                </w:p>
              </w:tc>
            </w:tr>
          </w:tbl>
          <w:p w14:paraId="4F2198E1" w14:textId="77777777" w:rsidR="00DE682C" w:rsidRPr="00B62BD3" w:rsidRDefault="00DE682C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A7F8C33" w14:textId="77777777" w:rsidR="00196F99" w:rsidRPr="00074158" w:rsidRDefault="00196F99" w:rsidP="00196F99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196F99" w:rsidRPr="00074158" w14:paraId="1A72F264" w14:textId="77777777" w:rsidTr="00E22D59">
        <w:tc>
          <w:tcPr>
            <w:tcW w:w="4849" w:type="dxa"/>
            <w:gridSpan w:val="3"/>
            <w:shd w:val="clear" w:color="auto" w:fill="D9D9D9" w:themeFill="background1" w:themeFillShade="D9"/>
          </w:tcPr>
          <w:p w14:paraId="4A3244A3" w14:textId="77777777" w:rsidR="00196F99" w:rsidRPr="00074158" w:rsidRDefault="00196F99" w:rsidP="00E22D5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057FFF54" w14:textId="77777777" w:rsidR="00196F99" w:rsidRPr="00074158" w:rsidRDefault="00196F99" w:rsidP="00E22D5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196F99" w:rsidRPr="00074158" w14:paraId="2F32B56B" w14:textId="77777777" w:rsidTr="00E22D59">
        <w:trPr>
          <w:trHeight w:val="284"/>
        </w:trPr>
        <w:tc>
          <w:tcPr>
            <w:tcW w:w="1049" w:type="dxa"/>
          </w:tcPr>
          <w:p w14:paraId="46C994A2" w14:textId="77777777" w:rsidR="00196F99" w:rsidRPr="00074158" w:rsidRDefault="00196F9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3E57EE6F" w14:textId="77777777" w:rsidR="00196F99" w:rsidRPr="00074158" w:rsidRDefault="00196F9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4E62DB29" w14:textId="77777777" w:rsidR="00196F99" w:rsidRPr="00074158" w:rsidRDefault="00196F9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17E8EA2" w14:textId="77777777" w:rsidR="00196F99" w:rsidRPr="00074158" w:rsidRDefault="00196F99" w:rsidP="00E22D5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96F99" w:rsidRPr="00074158" w14:paraId="1BFCA176" w14:textId="77777777" w:rsidTr="00E22D59">
        <w:trPr>
          <w:trHeight w:val="284"/>
        </w:trPr>
        <w:tc>
          <w:tcPr>
            <w:tcW w:w="1049" w:type="dxa"/>
          </w:tcPr>
          <w:p w14:paraId="4766982C" w14:textId="77777777" w:rsidR="00196F99" w:rsidRPr="006B1220" w:rsidRDefault="00196F99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45E8A2B5" w14:textId="77777777" w:rsidR="00196F99" w:rsidRPr="006B1220" w:rsidRDefault="00196F99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08B6C19D" w14:textId="77777777" w:rsidR="00196F99" w:rsidRDefault="00196F99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</w:rPr>
              <w:t>/1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662E5EED" w14:textId="77777777" w:rsidR="00196F99" w:rsidRPr="006B1220" w:rsidRDefault="00196F99" w:rsidP="00E22D5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195734" w:rsidRPr="00074158" w14:paraId="139D467F" w14:textId="77777777" w:rsidTr="00E22D59">
        <w:trPr>
          <w:trHeight w:val="284"/>
        </w:trPr>
        <w:tc>
          <w:tcPr>
            <w:tcW w:w="1049" w:type="dxa"/>
          </w:tcPr>
          <w:p w14:paraId="15417513" w14:textId="40B86886" w:rsidR="00195734" w:rsidRPr="006B1220" w:rsidRDefault="00195734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0B350D62" w14:textId="56A97277" w:rsidR="00195734" w:rsidRPr="007B4521" w:rsidRDefault="00303800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0D4F13EA" w14:textId="30D9D0CB" w:rsidR="00195734" w:rsidRDefault="00195734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 w:rsidR="00212D96"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</w:rPr>
              <w:t>/1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2DBBAB09" w14:textId="17997C0C" w:rsidR="00195734" w:rsidRDefault="00303800" w:rsidP="0019573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Adding codelists CL173 and CL175 for replacement by CL141.</w:t>
            </w:r>
          </w:p>
        </w:tc>
      </w:tr>
      <w:tr w:rsidR="001E23C9" w:rsidRPr="00074158" w14:paraId="0CB08D1B" w14:textId="77777777" w:rsidTr="00E22D59">
        <w:trPr>
          <w:trHeight w:val="284"/>
        </w:trPr>
        <w:tc>
          <w:tcPr>
            <w:tcW w:w="1049" w:type="dxa"/>
          </w:tcPr>
          <w:p w14:paraId="371C2DFE" w14:textId="31FADFF4" w:rsidR="001E23C9" w:rsidRPr="006B1220" w:rsidRDefault="001E23C9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122" w:type="dxa"/>
          </w:tcPr>
          <w:p w14:paraId="4F1D46C9" w14:textId="7BA49638" w:rsidR="001E23C9" w:rsidRDefault="001E23C9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Updates by SOFTDEV</w:t>
            </w:r>
          </w:p>
        </w:tc>
        <w:tc>
          <w:tcPr>
            <w:tcW w:w="1678" w:type="dxa"/>
          </w:tcPr>
          <w:p w14:paraId="31315ADF" w14:textId="6CE8E199" w:rsidR="001E23C9" w:rsidRDefault="002C5C5E" w:rsidP="0019573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13</w:t>
            </w:r>
            <w:r w:rsidR="001E23C9">
              <w:rPr>
                <w:rFonts w:asciiTheme="minorHAnsi" w:hAnsiTheme="minorHAnsi" w:cs="Arial"/>
                <w:sz w:val="22"/>
                <w:szCs w:val="22"/>
                <w:lang w:val="en-US"/>
              </w:rPr>
              <w:t>/12/2022</w:t>
            </w:r>
          </w:p>
        </w:tc>
        <w:tc>
          <w:tcPr>
            <w:tcW w:w="4756" w:type="dxa"/>
          </w:tcPr>
          <w:p w14:paraId="4D77EC49" w14:textId="26BE82AB" w:rsidR="001E23C9" w:rsidRDefault="001E23C9" w:rsidP="0019573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Implementing Comments </w:t>
            </w:r>
            <w:r w:rsidR="002C5C5E">
              <w:rPr>
                <w:rFonts w:asciiTheme="minorHAnsi" w:hAnsiTheme="minorHAnsi" w:cs="Arial"/>
                <w:i/>
                <w:sz w:val="22"/>
                <w:szCs w:val="22"/>
              </w:rPr>
              <w:t xml:space="preserve">provided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by DG TAXUD</w:t>
            </w:r>
          </w:p>
        </w:tc>
      </w:tr>
      <w:tr w:rsidR="00DE682C" w:rsidRPr="00074158" w14:paraId="3B2DB438" w14:textId="77777777" w:rsidTr="00E22D59">
        <w:trPr>
          <w:trHeight w:val="284"/>
        </w:trPr>
        <w:tc>
          <w:tcPr>
            <w:tcW w:w="1049" w:type="dxa"/>
          </w:tcPr>
          <w:p w14:paraId="57884DCD" w14:textId="57BFDC41" w:rsidR="00DE682C" w:rsidRDefault="00DE682C" w:rsidP="00DE682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231D9D12" w14:textId="76717F2E" w:rsidR="00DE682C" w:rsidRDefault="00DE682C" w:rsidP="00DE682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421F8F16" w14:textId="242447FD" w:rsidR="00DE682C" w:rsidRDefault="00DE682C" w:rsidP="00DE682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 w:rsidR="00303800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/12/2022</w:t>
            </w:r>
          </w:p>
        </w:tc>
        <w:tc>
          <w:tcPr>
            <w:tcW w:w="4756" w:type="dxa"/>
          </w:tcPr>
          <w:p w14:paraId="4FC106C6" w14:textId="6CDFD342" w:rsidR="00DE682C" w:rsidRDefault="00DE682C" w:rsidP="00DE682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AF1023" w:rsidRPr="00074158" w14:paraId="4A7306C0" w14:textId="77777777" w:rsidTr="00E22D59">
        <w:trPr>
          <w:trHeight w:val="284"/>
        </w:trPr>
        <w:tc>
          <w:tcPr>
            <w:tcW w:w="1049" w:type="dxa"/>
          </w:tcPr>
          <w:p w14:paraId="32368764" w14:textId="13D0BB77" w:rsidR="00AF1023" w:rsidRDefault="00AF1023" w:rsidP="00AF102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70F4E031" w14:textId="49B471C9" w:rsidR="00AF1023" w:rsidRDefault="00AF1023" w:rsidP="00AF102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678" w:type="dxa"/>
          </w:tcPr>
          <w:p w14:paraId="7D49A1F9" w14:textId="26516652" w:rsidR="00AF1023" w:rsidRDefault="00AF1023" w:rsidP="00AF102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4756" w:type="dxa"/>
          </w:tcPr>
          <w:p w14:paraId="7A4DF4CE" w14:textId="382C9992" w:rsidR="00AF1023" w:rsidRDefault="00007EA8" w:rsidP="00AF1023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AF10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mplementing comments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from</w:t>
            </w:r>
            <w:r w:rsidR="00AF10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NA-DE.</w:t>
            </w:r>
          </w:p>
          <w:p w14:paraId="0CD7B623" w14:textId="7021E438" w:rsidR="00AF1023" w:rsidRDefault="00AF1023" w:rsidP="00AF1023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 of the impact on TRP.</w:t>
            </w:r>
          </w:p>
        </w:tc>
      </w:tr>
      <w:tr w:rsidR="00357685" w:rsidRPr="00074158" w14:paraId="3798E561" w14:textId="77777777" w:rsidTr="00E22D59">
        <w:trPr>
          <w:trHeight w:val="284"/>
        </w:trPr>
        <w:tc>
          <w:tcPr>
            <w:tcW w:w="1049" w:type="dxa"/>
          </w:tcPr>
          <w:p w14:paraId="2678D11D" w14:textId="0DC40820" w:rsidR="00357685" w:rsidRDefault="00357685" w:rsidP="0035768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03FB0C7F" w14:textId="347878EF" w:rsidR="00357685" w:rsidRDefault="00357685" w:rsidP="0035768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678" w:type="dxa"/>
          </w:tcPr>
          <w:p w14:paraId="511B1823" w14:textId="0CC44357" w:rsidR="00357685" w:rsidRDefault="00357685" w:rsidP="00357685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157C792B" w14:textId="6395EC5F" w:rsidR="00357685" w:rsidRDefault="00AA6514" w:rsidP="00357685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Minor extra </w:t>
            </w:r>
            <w:r w:rsidR="00357685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corrected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applied as per </w:t>
            </w:r>
            <w:r w:rsidR="00357685"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CAB on 21.12.2022. </w:t>
            </w:r>
            <w:r w:rsidR="00357685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C</w:t>
            </w:r>
            <w:r w:rsidR="00357685"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</w:t>
            </w:r>
            <w:r w:rsidR="00357685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s</w:t>
            </w:r>
            <w:r w:rsidR="00357685"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 applied compared to v1.00</w:t>
            </w:r>
            <w:r w:rsidR="00357685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:</w:t>
            </w:r>
          </w:p>
          <w:p w14:paraId="202D5A9F" w14:textId="06FA4993" w:rsidR="00AA6514" w:rsidRPr="00AA6514" w:rsidRDefault="00357685" w:rsidP="00AA6514">
            <w:pPr>
              <w:pStyle w:val="ListParagraph"/>
              <w:numPr>
                <w:ilvl w:val="0"/>
                <w:numId w:val="18"/>
              </w:num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A651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Correction extended to CD059C. </w:t>
            </w:r>
          </w:p>
          <w:p w14:paraId="52EA3A91" w14:textId="77777777" w:rsidR="00AA6514" w:rsidRDefault="00357685" w:rsidP="00357685">
            <w:pPr>
              <w:pStyle w:val="ListParagraph"/>
              <w:numPr>
                <w:ilvl w:val="0"/>
                <w:numId w:val="18"/>
              </w:num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A6514">
              <w:rPr>
                <w:rFonts w:asciiTheme="minorHAnsi" w:hAnsiTheme="minorHAnsi" w:cstheme="minorHAnsi"/>
                <w:i/>
                <w:sz w:val="22"/>
                <w:szCs w:val="22"/>
              </w:rPr>
              <w:t>Detailed information provided on the corrections in Appendix X.</w:t>
            </w:r>
          </w:p>
          <w:p w14:paraId="1779D2CE" w14:textId="0655C7E7" w:rsidR="00357685" w:rsidRPr="00F374A4" w:rsidRDefault="00F374A4" w:rsidP="00F374A4">
            <w:pPr>
              <w:spacing w:before="60"/>
              <w:ind w:left="3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See a</w:t>
            </w:r>
            <w:r w:rsidR="00357685" w:rsidRPr="00F374A4">
              <w:rPr>
                <w:rFonts w:asciiTheme="minorHAnsi" w:hAnsiTheme="minorHAnsi" w:cstheme="minorHAnsi"/>
                <w:i/>
                <w:sz w:val="22"/>
                <w:szCs w:val="22"/>
              </w:rPr>
              <w:t>ddition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="00357685" w:rsidRPr="00F374A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AA6514" w:rsidRPr="00F374A4">
              <w:rPr>
                <w:rFonts w:asciiTheme="minorHAnsi" w:hAnsiTheme="minorHAnsi" w:cstheme="minorHAnsi"/>
                <w:i/>
                <w:sz w:val="22"/>
                <w:szCs w:val="22"/>
                <w:highlight w:val="green"/>
              </w:rPr>
              <w:t>in green</w:t>
            </w:r>
            <w:r w:rsidRPr="00F374A4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AE638A" w:rsidRPr="00074158" w14:paraId="56546C8C" w14:textId="77777777" w:rsidTr="00E22D59">
        <w:trPr>
          <w:trHeight w:val="284"/>
        </w:trPr>
        <w:tc>
          <w:tcPr>
            <w:tcW w:w="1049" w:type="dxa"/>
          </w:tcPr>
          <w:p w14:paraId="621FE35A" w14:textId="1BD778DA" w:rsidR="00AE638A" w:rsidRDefault="00AE638A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v1.11</w:t>
            </w:r>
          </w:p>
        </w:tc>
        <w:tc>
          <w:tcPr>
            <w:tcW w:w="2122" w:type="dxa"/>
          </w:tcPr>
          <w:p w14:paraId="7C61CF7B" w14:textId="0642784C" w:rsidR="00AE638A" w:rsidRDefault="00AE638A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+ IMPLEMENTATION DETAILS</w:t>
            </w:r>
          </w:p>
        </w:tc>
        <w:tc>
          <w:tcPr>
            <w:tcW w:w="1678" w:type="dxa"/>
          </w:tcPr>
          <w:p w14:paraId="4F618F14" w14:textId="2DD3DC3C" w:rsidR="00AE638A" w:rsidRDefault="00AE638A" w:rsidP="00AE638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17/01/2023</w:t>
            </w:r>
          </w:p>
        </w:tc>
        <w:tc>
          <w:tcPr>
            <w:tcW w:w="4756" w:type="dxa"/>
          </w:tcPr>
          <w:p w14:paraId="6CBAD398" w14:textId="56C7104C" w:rsidR="00AE638A" w:rsidRDefault="00AE638A" w:rsidP="00AE638A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C50FEE">
              <w:rPr>
                <w:rFonts w:asciiTheme="minorHAnsi" w:hAnsiTheme="minorHAnsi" w:cstheme="minorHAnsi"/>
                <w:i/>
                <w:sz w:val="22"/>
                <w:szCs w:val="22"/>
              </w:rPr>
              <w:t>Adding Appendix X implementation details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&amp; c</w:t>
            </w:r>
            <w:r w:rsidRPr="00C50FEE">
              <w:rPr>
                <w:rFonts w:asciiTheme="minorHAnsi" w:hAnsiTheme="minorHAnsi" w:cstheme="minorHAnsi"/>
                <w:i/>
                <w:sz w:val="22"/>
                <w:szCs w:val="22"/>
              </w:rPr>
              <w:t>orrecting changes in CD165C message.</w:t>
            </w:r>
          </w:p>
        </w:tc>
      </w:tr>
      <w:tr w:rsidR="00AE638A" w:rsidRPr="00074158" w14:paraId="412ABC64" w14:textId="77777777" w:rsidTr="00E22D59">
        <w:trPr>
          <w:trHeight w:val="284"/>
        </w:trPr>
        <w:tc>
          <w:tcPr>
            <w:tcW w:w="1049" w:type="dxa"/>
          </w:tcPr>
          <w:p w14:paraId="5C4759BB" w14:textId="688EB24D" w:rsidR="00AE638A" w:rsidRDefault="00AE638A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v1.20</w:t>
            </w:r>
          </w:p>
        </w:tc>
        <w:tc>
          <w:tcPr>
            <w:tcW w:w="2122" w:type="dxa"/>
          </w:tcPr>
          <w:p w14:paraId="384A3812" w14:textId="1B50817E" w:rsidR="00AE638A" w:rsidRDefault="00AE638A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NPMs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678" w:type="dxa"/>
          </w:tcPr>
          <w:p w14:paraId="1255DBEA" w14:textId="7519A26B" w:rsidR="00AE638A" w:rsidRDefault="00AE638A" w:rsidP="00AE638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30/01/2023</w:t>
            </w:r>
          </w:p>
        </w:tc>
        <w:tc>
          <w:tcPr>
            <w:tcW w:w="4756" w:type="dxa"/>
          </w:tcPr>
          <w:p w14:paraId="02E25D87" w14:textId="4820F865" w:rsidR="00AE638A" w:rsidRPr="00C50FEE" w:rsidRDefault="00AE638A" w:rsidP="00AE638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>On page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8, 9, 10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extra clarification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are</w:t>
            </w:r>
            <w:proofErr w:type="gram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made highly visible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45327A">
              <w:rPr>
                <w:rFonts w:asciiTheme="minorHAnsi" w:hAnsiTheme="minorHAnsi" w:cstheme="minorHAnsi"/>
                <w:i/>
                <w:strike/>
                <w:color w:val="FFFF00"/>
                <w:sz w:val="22"/>
                <w:szCs w:val="22"/>
                <w:highlight w:val="blue"/>
              </w:rPr>
              <w:t>text removed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– </w:t>
            </w:r>
            <w:r w:rsidRPr="0045327A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text added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 compared to v1.10.</w:t>
            </w:r>
          </w:p>
        </w:tc>
      </w:tr>
      <w:tr w:rsidR="005303CC" w:rsidRPr="00074158" w14:paraId="61A478B4" w14:textId="77777777" w:rsidTr="00E22D59">
        <w:trPr>
          <w:trHeight w:val="284"/>
        </w:trPr>
        <w:tc>
          <w:tcPr>
            <w:tcW w:w="1049" w:type="dxa"/>
          </w:tcPr>
          <w:p w14:paraId="1CB2A9F0" w14:textId="0B26B70E" w:rsidR="005303CC" w:rsidRDefault="005303CC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v1.30</w:t>
            </w:r>
          </w:p>
        </w:tc>
        <w:tc>
          <w:tcPr>
            <w:tcW w:w="2122" w:type="dxa"/>
          </w:tcPr>
          <w:p w14:paraId="0D2E0F38" w14:textId="1ECF913A" w:rsidR="005303CC" w:rsidRDefault="005303CC" w:rsidP="00AE638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NPMs with </w:t>
            </w:r>
            <w:r w:rsidRPr="005303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more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678" w:type="dxa"/>
          </w:tcPr>
          <w:p w14:paraId="3B0A7F35" w14:textId="47F4C446" w:rsidR="005303CC" w:rsidRDefault="005303CC" w:rsidP="00AE638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10/03/2023</w:t>
            </w:r>
          </w:p>
        </w:tc>
        <w:tc>
          <w:tcPr>
            <w:tcW w:w="4756" w:type="dxa"/>
          </w:tcPr>
          <w:p w14:paraId="1CBEE002" w14:textId="34FC3043" w:rsidR="005303CC" w:rsidRPr="00552605" w:rsidRDefault="005303CC" w:rsidP="00AE638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Adding CD038C </w:t>
            </w:r>
            <w:r w:rsidRPr="005303CC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22"/>
                <w:szCs w:val="22"/>
                <w:highlight w:val="magenta"/>
              </w:rPr>
              <w:t>implementation details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</w:tbl>
    <w:p w14:paraId="45CAECE8" w14:textId="77777777" w:rsidR="00196F99" w:rsidRPr="00BF1BE8" w:rsidRDefault="00196F99" w:rsidP="00196F99">
      <w:pPr>
        <w:rPr>
          <w:rFonts w:asciiTheme="minorHAnsi" w:hAnsiTheme="minorHAnsi" w:cs="Calibri"/>
          <w:lang w:val="en-US"/>
        </w:rPr>
      </w:pPr>
    </w:p>
    <w:p w14:paraId="14EF4D3C" w14:textId="77777777" w:rsidR="00196F99" w:rsidRDefault="00196F99" w:rsidP="00196F99"/>
    <w:p w14:paraId="2CA0B4B4" w14:textId="77777777" w:rsidR="007F64BD" w:rsidRPr="00F71123" w:rsidRDefault="007F64BD"/>
    <w:sectPr w:rsidR="007F64BD" w:rsidRPr="00F71123" w:rsidSect="00BF1BE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35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B287" w14:textId="77777777" w:rsidR="00195734" w:rsidRDefault="00195734" w:rsidP="00195734">
      <w:r>
        <w:separator/>
      </w:r>
    </w:p>
  </w:endnote>
  <w:endnote w:type="continuationSeparator" w:id="0">
    <w:p w14:paraId="23043C1A" w14:textId="77777777" w:rsidR="00195734" w:rsidRDefault="00195734" w:rsidP="0019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7F70" w14:textId="77777777" w:rsidR="007E324B" w:rsidRDefault="007E3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734" w14:paraId="20F949C5" w14:textId="77777777" w:rsidTr="00C80B22">
      <w:tc>
        <w:tcPr>
          <w:tcW w:w="8188" w:type="dxa"/>
        </w:tcPr>
        <w:p w14:paraId="44DF145D" w14:textId="2750D121" w:rsidR="00DB637F" w:rsidRPr="00C80734" w:rsidRDefault="0019573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IE" w:eastAsia="en-US"/>
            </w:rPr>
          </w:pP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fldChar w:fldCharType="begin"/>
          </w: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instrText xml:space="preserve"> FILENAME \* MERGEFORMAT </w:instrText>
          </w: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fldChar w:fldCharType="separate"/>
          </w:r>
          <w:r w:rsidR="005303CC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t>RFC_NCTS_0197_IAR-UCCNCTS2983-v1.30(SfA-NPM+IMPL2).docx</w:t>
          </w: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fldChar w:fldCharType="end"/>
          </w:r>
        </w:p>
      </w:tc>
      <w:tc>
        <w:tcPr>
          <w:tcW w:w="1525" w:type="dxa"/>
        </w:tcPr>
        <w:p w14:paraId="3D1D1D49" w14:textId="77777777" w:rsidR="00DB637F" w:rsidRPr="00C80734" w:rsidRDefault="00195734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val="en-IE" w:eastAsia="en-US"/>
            </w:rPr>
          </w:pP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t xml:space="preserve">Page </w: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begin"/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instrText xml:space="preserve"> PAGE </w:instrTex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separate"/>
          </w: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t>2</w: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end"/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t xml:space="preserve"> of </w: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begin"/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instrText xml:space="preserve"> NUMPAGES </w:instrTex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separate"/>
          </w:r>
          <w:r w:rsidRPr="00C80734">
            <w:rPr>
              <w:rFonts w:ascii="Arial" w:hAnsi="Arial" w:cs="Arial"/>
              <w:noProof/>
              <w:sz w:val="18"/>
              <w:szCs w:val="22"/>
              <w:lang w:val="en-IE" w:eastAsia="en-US"/>
            </w:rPr>
            <w:t>6</w:t>
          </w:r>
          <w:r w:rsidRPr="00C80734">
            <w:rPr>
              <w:rFonts w:ascii="Arial" w:hAnsi="Arial" w:cs="Arial"/>
              <w:sz w:val="18"/>
              <w:szCs w:val="22"/>
              <w:lang w:val="en-IE" w:eastAsia="en-US"/>
            </w:rPr>
            <w:fldChar w:fldCharType="end"/>
          </w:r>
          <w:bookmarkStart w:id="13" w:name="_Ref175030069"/>
          <w:bookmarkStart w:id="14" w:name="_Toc176256264"/>
          <w:bookmarkStart w:id="15" w:name="_Toc268771938"/>
          <w:bookmarkStart w:id="16" w:name="_Ref175030083"/>
        </w:p>
      </w:tc>
    </w:tr>
  </w:tbl>
  <w:bookmarkEnd w:id="13"/>
  <w:bookmarkEnd w:id="14"/>
  <w:bookmarkEnd w:id="15"/>
  <w:bookmarkEnd w:id="16"/>
  <w:p w14:paraId="168FD2A6" w14:textId="77777777" w:rsidR="00DB637F" w:rsidRPr="00C80734" w:rsidRDefault="00195734" w:rsidP="005D37DC">
    <w:pPr>
      <w:pStyle w:val="Footer"/>
      <w:tabs>
        <w:tab w:val="clear" w:pos="4844"/>
        <w:tab w:val="clear" w:pos="9689"/>
        <w:tab w:val="left" w:pos="5921"/>
      </w:tabs>
      <w:rPr>
        <w:lang w:val="en-IE"/>
      </w:rPr>
    </w:pPr>
    <w:r w:rsidRPr="00C80734">
      <w:rPr>
        <w:lang w:val="en-I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6146F1CB" w14:textId="77777777" w:rsidTr="00983563">
      <w:tc>
        <w:tcPr>
          <w:tcW w:w="7899" w:type="dxa"/>
        </w:tcPr>
        <w:p w14:paraId="4ECC3D27" w14:textId="77777777" w:rsidR="00DB637F" w:rsidRPr="00F53722" w:rsidRDefault="0019573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0C52D877" w14:textId="77777777" w:rsidR="00DB637F" w:rsidRPr="00C80B22" w:rsidRDefault="00195734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9B6EB29" w14:textId="77777777" w:rsidR="00DB637F" w:rsidRPr="00C80B22" w:rsidRDefault="005303CC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A360" w14:textId="77777777" w:rsidR="00195734" w:rsidRDefault="00195734" w:rsidP="00195734">
      <w:r>
        <w:separator/>
      </w:r>
    </w:p>
  </w:footnote>
  <w:footnote w:type="continuationSeparator" w:id="0">
    <w:p w14:paraId="2B6B92CE" w14:textId="77777777" w:rsidR="00195734" w:rsidRDefault="00195734" w:rsidP="00195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51A4" w14:textId="3B5DEBA1" w:rsidR="007E324B" w:rsidRDefault="005303CC">
    <w:pPr>
      <w:pStyle w:val="Header"/>
    </w:pPr>
    <w:r>
      <w:rPr>
        <w:noProof/>
      </w:rPr>
      <w:pict w14:anchorId="12E377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317891" o:spid="_x0000_s24578" type="#_x0000_t136" style="position:absolute;margin-left:0;margin-top:0;width:747pt;height:61.5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Aria&quot;;font-size:55pt" string="RFC-List.37 (SfA_NPM+IMP2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6A33" w14:textId="19EA1725" w:rsidR="00DB637F" w:rsidRDefault="005303CC" w:rsidP="00C80B22">
    <w:pPr>
      <w:pStyle w:val="Header"/>
      <w:jc w:val="both"/>
    </w:pPr>
    <w:r>
      <w:rPr>
        <w:noProof/>
      </w:rPr>
      <w:pict w14:anchorId="2B87F5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317892" o:spid="_x0000_s24579" type="#_x0000_t136" style="position:absolute;left:0;text-align:left;margin-left:0;margin-top:0;width:747pt;height:61.5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Aria&quot;;font-size:55pt" string="RFC-List.37 (SfA_NPM+IMP2)"/>
          <w10:wrap anchorx="margin" anchory="margin"/>
        </v:shape>
      </w:pict>
    </w:r>
    <w:r w:rsidR="00195734">
      <w:rPr>
        <w:noProof/>
        <w:lang w:val="en-US"/>
      </w:rPr>
      <w:tab/>
    </w:r>
    <w:r w:rsidR="00195734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A272" w14:textId="23CE15F6" w:rsidR="00DB637F" w:rsidRPr="00C80B22" w:rsidRDefault="005303CC" w:rsidP="00871EB2">
    <w:pPr>
      <w:pStyle w:val="Header"/>
    </w:pPr>
    <w:r>
      <w:rPr>
        <w:noProof/>
      </w:rPr>
      <w:pict w14:anchorId="696D5E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317890" o:spid="_x0000_s24577" type="#_x0000_t136" style="position:absolute;margin-left:0;margin-top:0;width:747pt;height:61.5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Aria&quot;;font-size:55pt" string="RFC-List.37 (SfA_NPM+IMP2)"/>
          <w10:wrap anchorx="margin" anchory="margin"/>
        </v:shape>
      </w:pict>
    </w:r>
    <w:r w:rsidR="00195734">
      <w:rPr>
        <w:noProof/>
      </w:rPr>
      <w:drawing>
        <wp:inline distT="0" distB="0" distL="0" distR="0" wp14:anchorId="35FA4EF0" wp14:editId="5EB30ADA">
          <wp:extent cx="1571625" cy="447675"/>
          <wp:effectExtent l="0" t="0" r="9525" b="9525"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774F"/>
    <w:multiLevelType w:val="hybridMultilevel"/>
    <w:tmpl w:val="E3AE0D8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AA63FA"/>
    <w:multiLevelType w:val="hybridMultilevel"/>
    <w:tmpl w:val="13E469B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C39E1"/>
    <w:multiLevelType w:val="multilevel"/>
    <w:tmpl w:val="4D18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4B2787"/>
    <w:multiLevelType w:val="multilevel"/>
    <w:tmpl w:val="4E78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9258AF"/>
    <w:multiLevelType w:val="hybridMultilevel"/>
    <w:tmpl w:val="150E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945AD"/>
    <w:multiLevelType w:val="hybridMultilevel"/>
    <w:tmpl w:val="6B284A60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6708C"/>
    <w:multiLevelType w:val="hybridMultilevel"/>
    <w:tmpl w:val="52E8FE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67E8E"/>
    <w:multiLevelType w:val="multilevel"/>
    <w:tmpl w:val="C854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7682902"/>
    <w:multiLevelType w:val="hybridMultilevel"/>
    <w:tmpl w:val="CB2AAB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E45A05"/>
    <w:multiLevelType w:val="hybridMultilevel"/>
    <w:tmpl w:val="412CA24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D3FBD"/>
    <w:multiLevelType w:val="hybridMultilevel"/>
    <w:tmpl w:val="EF8EBEF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B1887"/>
    <w:multiLevelType w:val="hybridMultilevel"/>
    <w:tmpl w:val="A6720A8E"/>
    <w:lvl w:ilvl="0" w:tplc="99DAAE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95A41"/>
    <w:multiLevelType w:val="hybridMultilevel"/>
    <w:tmpl w:val="86F2613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85B53"/>
    <w:multiLevelType w:val="hybridMultilevel"/>
    <w:tmpl w:val="738C30A2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46C66"/>
    <w:multiLevelType w:val="hybridMultilevel"/>
    <w:tmpl w:val="B07E5264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7815AF"/>
    <w:multiLevelType w:val="multilevel"/>
    <w:tmpl w:val="2F4C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5B413B"/>
    <w:multiLevelType w:val="hybridMultilevel"/>
    <w:tmpl w:val="E88E41C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694093"/>
    <w:multiLevelType w:val="hybridMultilevel"/>
    <w:tmpl w:val="1E10D6DE"/>
    <w:lvl w:ilvl="0" w:tplc="197647D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7862650">
    <w:abstractNumId w:val="16"/>
  </w:num>
  <w:num w:numId="2" w16cid:durableId="1813865157">
    <w:abstractNumId w:val="4"/>
  </w:num>
  <w:num w:numId="3" w16cid:durableId="1816339611">
    <w:abstractNumId w:val="6"/>
  </w:num>
  <w:num w:numId="4" w16cid:durableId="919096714">
    <w:abstractNumId w:val="14"/>
  </w:num>
  <w:num w:numId="5" w16cid:durableId="2099714993">
    <w:abstractNumId w:val="12"/>
  </w:num>
  <w:num w:numId="6" w16cid:durableId="997078623">
    <w:abstractNumId w:val="8"/>
  </w:num>
  <w:num w:numId="7" w16cid:durableId="1241211031">
    <w:abstractNumId w:val="2"/>
  </w:num>
  <w:num w:numId="8" w16cid:durableId="1848056098">
    <w:abstractNumId w:val="15"/>
  </w:num>
  <w:num w:numId="9" w16cid:durableId="1264266688">
    <w:abstractNumId w:val="7"/>
  </w:num>
  <w:num w:numId="10" w16cid:durableId="114639507">
    <w:abstractNumId w:val="3"/>
  </w:num>
  <w:num w:numId="11" w16cid:durableId="1166438861">
    <w:abstractNumId w:val="5"/>
  </w:num>
  <w:num w:numId="12" w16cid:durableId="1835223254">
    <w:abstractNumId w:val="10"/>
  </w:num>
  <w:num w:numId="13" w16cid:durableId="348605234">
    <w:abstractNumId w:val="17"/>
  </w:num>
  <w:num w:numId="14" w16cid:durableId="1908570593">
    <w:abstractNumId w:val="13"/>
  </w:num>
  <w:num w:numId="15" w16cid:durableId="561060340">
    <w:abstractNumId w:val="0"/>
  </w:num>
  <w:num w:numId="16" w16cid:durableId="529729194">
    <w:abstractNumId w:val="11"/>
  </w:num>
  <w:num w:numId="17" w16cid:durableId="209191505">
    <w:abstractNumId w:val="1"/>
  </w:num>
  <w:num w:numId="18" w16cid:durableId="123944115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SCHUYTENEER Tanguy (TAXUD-EXT)">
    <w15:presenceInfo w15:providerId="AD" w15:userId="S::Tanguy.DESCHUYTENEER@ext.ec.europa.eu::4ba961a3-26ea-4858-9ae3-71008328b9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4580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C7F"/>
    <w:rsid w:val="00007EA8"/>
    <w:rsid w:val="00026F91"/>
    <w:rsid w:val="00095E70"/>
    <w:rsid w:val="00143EE9"/>
    <w:rsid w:val="0017121C"/>
    <w:rsid w:val="00195734"/>
    <w:rsid w:val="00196F99"/>
    <w:rsid w:val="001D2933"/>
    <w:rsid w:val="001D3A23"/>
    <w:rsid w:val="001E23C9"/>
    <w:rsid w:val="00207075"/>
    <w:rsid w:val="00212D96"/>
    <w:rsid w:val="00225C35"/>
    <w:rsid w:val="00270B35"/>
    <w:rsid w:val="002735E6"/>
    <w:rsid w:val="002869E6"/>
    <w:rsid w:val="00291485"/>
    <w:rsid w:val="002A1085"/>
    <w:rsid w:val="002B0261"/>
    <w:rsid w:val="002C5C5E"/>
    <w:rsid w:val="002D3ECF"/>
    <w:rsid w:val="002D5A05"/>
    <w:rsid w:val="00303800"/>
    <w:rsid w:val="00315C57"/>
    <w:rsid w:val="0032742A"/>
    <w:rsid w:val="00357685"/>
    <w:rsid w:val="00405C7F"/>
    <w:rsid w:val="00450930"/>
    <w:rsid w:val="004568AF"/>
    <w:rsid w:val="004A017E"/>
    <w:rsid w:val="004A07E3"/>
    <w:rsid w:val="004B53ED"/>
    <w:rsid w:val="004B63D8"/>
    <w:rsid w:val="004D5172"/>
    <w:rsid w:val="004E28EE"/>
    <w:rsid w:val="004E2D45"/>
    <w:rsid w:val="005012B0"/>
    <w:rsid w:val="00526BC3"/>
    <w:rsid w:val="005303CC"/>
    <w:rsid w:val="00563E63"/>
    <w:rsid w:val="005D65BF"/>
    <w:rsid w:val="006121C0"/>
    <w:rsid w:val="006C703B"/>
    <w:rsid w:val="00720A59"/>
    <w:rsid w:val="00745E9A"/>
    <w:rsid w:val="007723E1"/>
    <w:rsid w:val="00792B1C"/>
    <w:rsid w:val="0079587D"/>
    <w:rsid w:val="007A5023"/>
    <w:rsid w:val="007B4521"/>
    <w:rsid w:val="007B7F4A"/>
    <w:rsid w:val="007C6843"/>
    <w:rsid w:val="007E2151"/>
    <w:rsid w:val="007E324B"/>
    <w:rsid w:val="007F64BD"/>
    <w:rsid w:val="00813915"/>
    <w:rsid w:val="008C31D1"/>
    <w:rsid w:val="00950413"/>
    <w:rsid w:val="009878AE"/>
    <w:rsid w:val="009A0F66"/>
    <w:rsid w:val="009A76D9"/>
    <w:rsid w:val="009B052A"/>
    <w:rsid w:val="00A10DDC"/>
    <w:rsid w:val="00A43102"/>
    <w:rsid w:val="00A54783"/>
    <w:rsid w:val="00A6404D"/>
    <w:rsid w:val="00AA6514"/>
    <w:rsid w:val="00AC679B"/>
    <w:rsid w:val="00AE638A"/>
    <w:rsid w:val="00AF1023"/>
    <w:rsid w:val="00B30295"/>
    <w:rsid w:val="00B80B65"/>
    <w:rsid w:val="00B818EE"/>
    <w:rsid w:val="00B82109"/>
    <w:rsid w:val="00BC6CA3"/>
    <w:rsid w:val="00BF1BE8"/>
    <w:rsid w:val="00C01DF0"/>
    <w:rsid w:val="00C80734"/>
    <w:rsid w:val="00C91D8A"/>
    <w:rsid w:val="00CB48AC"/>
    <w:rsid w:val="00CD6B7C"/>
    <w:rsid w:val="00D8147B"/>
    <w:rsid w:val="00D849AC"/>
    <w:rsid w:val="00D8588F"/>
    <w:rsid w:val="00DE48B7"/>
    <w:rsid w:val="00DE682C"/>
    <w:rsid w:val="00DF12A7"/>
    <w:rsid w:val="00E02969"/>
    <w:rsid w:val="00E154AE"/>
    <w:rsid w:val="00E67AFD"/>
    <w:rsid w:val="00E73C7A"/>
    <w:rsid w:val="00E97028"/>
    <w:rsid w:val="00EF4D77"/>
    <w:rsid w:val="00F374A4"/>
    <w:rsid w:val="00F445A1"/>
    <w:rsid w:val="00F52775"/>
    <w:rsid w:val="00F71123"/>
    <w:rsid w:val="00F938B2"/>
    <w:rsid w:val="00FE61D5"/>
    <w:rsid w:val="14978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  <w14:docId w14:val="092A537B"/>
  <w15:chartTrackingRefBased/>
  <w15:docId w15:val="{4705A198-BD59-4D97-A4EF-849FA307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96F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F9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196F99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96F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196F99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96F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96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6F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196F9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96F9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196F99"/>
  </w:style>
  <w:style w:type="character" w:customStyle="1" w:styleId="eop">
    <w:name w:val="eop"/>
    <w:basedOn w:val="DefaultParagraphFont"/>
    <w:rsid w:val="00196F99"/>
  </w:style>
  <w:style w:type="paragraph" w:customStyle="1" w:styleId="paragraph">
    <w:name w:val="paragraph"/>
    <w:basedOn w:val="Normal"/>
    <w:rsid w:val="00196F99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21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1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10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1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10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B81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cxw63299732">
    <w:name w:val="scxw63299732"/>
    <w:basedOn w:val="DefaultParagraphFont"/>
    <w:rsid w:val="00B818EE"/>
  </w:style>
  <w:style w:type="character" w:customStyle="1" w:styleId="scxw149234543">
    <w:name w:val="scxw149234543"/>
    <w:basedOn w:val="DefaultParagraphFont"/>
    <w:rsid w:val="00B818EE"/>
  </w:style>
  <w:style w:type="character" w:styleId="Hyperlink">
    <w:name w:val="Hyperlink"/>
    <w:uiPriority w:val="99"/>
    <w:unhideWhenUsed/>
    <w:rsid w:val="001D3A23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C684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C6843"/>
    <w:rPr>
      <w:rFonts w:ascii="Arial" w:eastAsia="Times New Roman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684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6843"/>
    <w:rPr>
      <w:rFonts w:ascii="Arial" w:eastAsia="Times New Roman" w:hAnsi="Arial" w:cs="Arial"/>
      <w:vanish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3324</Words>
  <Characters>22375</Characters>
  <Application>Microsoft Office Word</Application>
  <DocSecurity>0</DocSecurity>
  <Lines>895</Lines>
  <Paragraphs>713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3</cp:revision>
  <dcterms:created xsi:type="dcterms:W3CDTF">2023-03-10T11:31:00Z</dcterms:created>
  <dcterms:modified xsi:type="dcterms:W3CDTF">2023-03-10T11:49:00Z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92623f9ba867f889f916790114e3d60c08b1e16d4afa7be4b0d6d451de9515fc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2022-12-15T17:36:34Z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4f245486-73e9-48f5-a5fd-0db683f8d225</vt:lpwstr>
  </property>
  <property fmtid="{D5CDD505-2E9C-101B-9397-08002B2CF9AE}" pid="9" name="MSIP_Label_6bd9ddd1-4d20-43f6-abfa-fc3c07406f94_ContentBits">
    <vt:lpwstr>0</vt:lpwstr>
  </property>
</Properties>
</file>